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ind w:firstLine="0" w:firstLineChars="0"/>
        <w:jc w:val="center"/>
        <w:textAlignment w:val="auto"/>
        <w:rPr>
          <w:rFonts w:hint="eastAsia" w:ascii="宋体" w:hAnsi="宋体" w:eastAsia="宋体" w:cs="宋体"/>
          <w:b/>
          <w:bCs/>
          <w:sz w:val="36"/>
          <w:szCs w:val="36"/>
          <w:lang w:val="en-US" w:eastAsia="zh-CN"/>
          <w:rPrChange w:id="0" w:author="王进" w:date="2025-06-30T18:07:28Z">
            <w:rPr>
              <w:rFonts w:hint="eastAsia" w:ascii="黑体" w:hAnsi="黑体" w:eastAsia="黑体" w:cs="黑体"/>
              <w:b/>
              <w:bCs/>
              <w:sz w:val="44"/>
              <w:szCs w:val="44"/>
              <w:lang w:val="en-US" w:eastAsia="zh-CN"/>
            </w:rPr>
          </w:rPrChange>
        </w:rPr>
      </w:pPr>
      <w:bookmarkStart w:id="0" w:name="_GoBack"/>
      <w:bookmarkEnd w:id="0"/>
      <w:r>
        <w:rPr>
          <w:rFonts w:hint="eastAsia" w:ascii="宋体" w:hAnsi="宋体" w:eastAsia="宋体" w:cs="宋体"/>
          <w:b/>
          <w:bCs/>
          <w:sz w:val="36"/>
          <w:szCs w:val="36"/>
          <w:lang w:val="en-US" w:eastAsia="zh-CN"/>
          <w:rPrChange w:id="1" w:author="王进" w:date="2025-06-30T18:07:28Z">
            <w:rPr>
              <w:rFonts w:hint="eastAsia" w:ascii="黑体" w:hAnsi="黑体" w:eastAsia="黑体" w:cs="黑体"/>
              <w:b/>
              <w:bCs/>
              <w:sz w:val="44"/>
              <w:szCs w:val="44"/>
              <w:lang w:val="en-US" w:eastAsia="zh-CN"/>
            </w:rPr>
          </w:rPrChange>
        </w:rPr>
        <w:t>兴业银行</w:t>
      </w:r>
      <w:ins w:id="2" w:author="王进" w:date="2025-06-30T18:07:13Z">
        <w:r>
          <w:rPr>
            <w:rFonts w:hint="eastAsia" w:ascii="宋体" w:hAnsi="宋体" w:eastAsia="宋体" w:cs="宋体"/>
            <w:b/>
            <w:bCs/>
            <w:sz w:val="36"/>
            <w:szCs w:val="36"/>
            <w:lang w:val="en-US" w:eastAsia="zh-CN"/>
            <w:rPrChange w:id="3" w:author="王进" w:date="2025-06-30T18:07:28Z">
              <w:rPr>
                <w:rFonts w:hint="eastAsia" w:ascii="黑体" w:hAnsi="黑体" w:eastAsia="黑体" w:cs="黑体"/>
                <w:b/>
                <w:bCs/>
                <w:sz w:val="44"/>
                <w:szCs w:val="44"/>
                <w:lang w:val="en-US" w:eastAsia="zh-CN"/>
              </w:rPr>
            </w:rPrChange>
          </w:rPr>
          <w:t>长沙</w:t>
        </w:r>
      </w:ins>
      <w:ins w:id="4" w:author="王进" w:date="2025-06-30T18:07:14Z">
        <w:r>
          <w:rPr>
            <w:rFonts w:hint="eastAsia" w:ascii="宋体" w:hAnsi="宋体" w:eastAsia="宋体" w:cs="宋体"/>
            <w:b/>
            <w:bCs/>
            <w:sz w:val="36"/>
            <w:szCs w:val="36"/>
            <w:lang w:val="en-US" w:eastAsia="zh-CN"/>
            <w:rPrChange w:id="5" w:author="王进" w:date="2025-06-30T18:07:28Z">
              <w:rPr>
                <w:rFonts w:hint="eastAsia" w:ascii="黑体" w:hAnsi="黑体" w:eastAsia="黑体" w:cs="黑体"/>
                <w:b/>
                <w:bCs/>
                <w:sz w:val="44"/>
                <w:szCs w:val="44"/>
                <w:lang w:val="en-US" w:eastAsia="zh-CN"/>
              </w:rPr>
            </w:rPrChange>
          </w:rPr>
          <w:t>分</w:t>
        </w:r>
      </w:ins>
      <w:ins w:id="6" w:author="王进" w:date="2025-06-30T18:07:15Z">
        <w:r>
          <w:rPr>
            <w:rFonts w:hint="eastAsia" w:ascii="宋体" w:hAnsi="宋体" w:eastAsia="宋体" w:cs="宋体"/>
            <w:b/>
            <w:bCs/>
            <w:sz w:val="36"/>
            <w:szCs w:val="36"/>
            <w:lang w:val="en-US" w:eastAsia="zh-CN"/>
            <w:rPrChange w:id="7" w:author="王进" w:date="2025-06-30T18:07:28Z">
              <w:rPr>
                <w:rFonts w:hint="eastAsia" w:ascii="黑体" w:hAnsi="黑体" w:eastAsia="黑体" w:cs="黑体"/>
                <w:b/>
                <w:bCs/>
                <w:sz w:val="44"/>
                <w:szCs w:val="44"/>
                <w:lang w:val="en-US" w:eastAsia="zh-CN"/>
              </w:rPr>
            </w:rPrChange>
          </w:rPr>
          <w:t>行</w:t>
        </w:r>
      </w:ins>
      <w:r>
        <w:rPr>
          <w:rFonts w:hint="eastAsia" w:ascii="宋体" w:hAnsi="宋体" w:eastAsia="宋体" w:cs="宋体"/>
          <w:b/>
          <w:bCs/>
          <w:sz w:val="36"/>
          <w:szCs w:val="36"/>
          <w:lang w:val="en-US" w:eastAsia="zh-CN"/>
          <w:rPrChange w:id="8" w:author="王进" w:date="2025-06-30T18:07:28Z">
            <w:rPr>
              <w:rFonts w:hint="eastAsia" w:ascii="黑体" w:hAnsi="黑体" w:eastAsia="黑体" w:cs="黑体"/>
              <w:b/>
              <w:bCs/>
              <w:sz w:val="44"/>
              <w:szCs w:val="44"/>
              <w:lang w:val="en-US" w:eastAsia="zh-CN"/>
            </w:rPr>
          </w:rPrChange>
        </w:rPr>
        <w:t>关于长沙芙蓉同发支行新址（沙湾路支行）广告招牌采购项目供应商征集公告</w:t>
      </w:r>
    </w:p>
    <w:p>
      <w:pPr>
        <w:pStyle w:val="10"/>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hint="eastAsia" w:ascii="仿宋" w:hAnsi="仿宋" w:eastAsia="仿宋" w:cs="仿宋"/>
          <w:sz w:val="32"/>
          <w:szCs w:val="32"/>
          <w:highlight w:val="none"/>
        </w:rPr>
      </w:pPr>
      <w:r>
        <w:rPr>
          <w:rFonts w:hint="eastAsia" w:ascii="仿宋" w:hAnsi="仿宋" w:eastAsia="仿宋" w:cs="仿宋"/>
          <w:sz w:val="32"/>
          <w:szCs w:val="32"/>
        </w:rPr>
        <w:t>为确保</w:t>
      </w:r>
      <w:r>
        <w:rPr>
          <w:rFonts w:hint="eastAsia" w:ascii="仿宋" w:hAnsi="仿宋" w:eastAsia="仿宋" w:cs="仿宋"/>
          <w:sz w:val="32"/>
          <w:szCs w:val="32"/>
          <w:lang w:val="en-US" w:eastAsia="zh-CN"/>
        </w:rPr>
        <w:t>采购</w:t>
      </w:r>
      <w:r>
        <w:rPr>
          <w:rFonts w:hint="eastAsia" w:ascii="仿宋" w:hAnsi="仿宋" w:eastAsia="仿宋" w:cs="仿宋"/>
          <w:sz w:val="32"/>
          <w:szCs w:val="32"/>
        </w:rPr>
        <w:t>质量，</w:t>
      </w:r>
      <w:r>
        <w:rPr>
          <w:rFonts w:hint="eastAsia" w:ascii="仿宋" w:hAnsi="仿宋" w:eastAsia="仿宋" w:cs="仿宋"/>
          <w:sz w:val="32"/>
          <w:szCs w:val="32"/>
          <w:lang w:val="en-US" w:eastAsia="zh-CN"/>
        </w:rPr>
        <w:t>控制采购</w:t>
      </w:r>
      <w:r>
        <w:rPr>
          <w:rFonts w:hint="eastAsia" w:ascii="仿宋" w:hAnsi="仿宋" w:eastAsia="仿宋" w:cs="仿宋"/>
          <w:sz w:val="32"/>
          <w:szCs w:val="32"/>
        </w:rPr>
        <w:t>工期，提高</w:t>
      </w:r>
      <w:r>
        <w:rPr>
          <w:rFonts w:hint="eastAsia" w:ascii="仿宋" w:hAnsi="仿宋" w:eastAsia="仿宋" w:cs="仿宋"/>
          <w:sz w:val="32"/>
          <w:szCs w:val="32"/>
          <w:lang w:val="en-US" w:eastAsia="zh-CN"/>
        </w:rPr>
        <w:t>采购</w:t>
      </w:r>
      <w:r>
        <w:rPr>
          <w:rFonts w:hint="eastAsia" w:ascii="仿宋" w:hAnsi="仿宋" w:eastAsia="仿宋" w:cs="仿宋"/>
          <w:sz w:val="32"/>
          <w:szCs w:val="32"/>
        </w:rPr>
        <w:t>效益。本着公开、公正、公平的竞争原则，现公开对</w:t>
      </w:r>
      <w:r>
        <w:rPr>
          <w:rFonts w:hint="eastAsia" w:ascii="仿宋" w:hAnsi="仿宋" w:eastAsia="仿宋" w:cs="仿宋"/>
          <w:sz w:val="32"/>
          <w:szCs w:val="32"/>
          <w:lang w:val="en-US" w:eastAsia="zh-CN"/>
        </w:rPr>
        <w:t>长沙芙蓉同发支行新址（沙湾路支行）广告招牌采购</w:t>
      </w:r>
      <w:r>
        <w:rPr>
          <w:rFonts w:hint="eastAsia" w:ascii="仿宋" w:hAnsi="仿宋" w:eastAsia="仿宋" w:cs="仿宋"/>
          <w:sz w:val="32"/>
          <w:szCs w:val="32"/>
        </w:rPr>
        <w:t>项目进行供应商征集，有关事宜公告如下：</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一、采购需求及资格要求</w:t>
      </w:r>
    </w:p>
    <w:p>
      <w:pPr>
        <w:keepNext w:val="0"/>
        <w:keepLines w:val="0"/>
        <w:pageBreakBefore w:val="0"/>
        <w:kinsoku/>
        <w:wordWrap/>
        <w:overflowPunct/>
        <w:bidi w:val="0"/>
        <w:spacing w:line="240" w:lineRule="auto"/>
        <w:ind w:firstLine="643" w:firstLineChars="200"/>
        <w:textAlignment w:val="auto"/>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1.1 采购需求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1.1.1采购项目名称：兴业银行长沙芙蓉同发支行新址（沙湾路支行）广告招牌采购项目。</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color w:val="auto"/>
          <w:sz w:val="32"/>
          <w:szCs w:val="32"/>
          <w:highlight w:val="none"/>
        </w:rPr>
      </w:pPr>
      <w:r>
        <w:rPr>
          <w:rFonts w:hint="eastAsia" w:ascii="仿宋" w:hAnsi="仿宋" w:eastAsia="仿宋" w:cs="仿宋"/>
          <w:sz w:val="32"/>
          <w:szCs w:val="32"/>
          <w:lang w:val="en-US" w:eastAsia="zh-CN"/>
        </w:rPr>
        <w:t>1.1.2项目地点：</w:t>
      </w:r>
      <w:r>
        <w:rPr>
          <w:rFonts w:hint="eastAsia" w:ascii="仿宋" w:hAnsi="仿宋" w:eastAsia="仿宋" w:cs="仿宋"/>
          <w:color w:val="auto"/>
          <w:sz w:val="32"/>
          <w:szCs w:val="32"/>
          <w:highlight w:val="none"/>
          <w:lang w:val="en-US" w:eastAsia="zh-CN"/>
        </w:rPr>
        <w:t>长沙市雨花区沙湾路666号运达中央广场商业三期103、104</w:t>
      </w:r>
      <w:r>
        <w:rPr>
          <w:rFonts w:hint="eastAsia" w:ascii="仿宋" w:hAnsi="仿宋" w:eastAsia="仿宋" w:cs="仿宋"/>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1.1.3</w:t>
      </w:r>
      <w:r>
        <w:rPr>
          <w:rFonts w:hint="eastAsia" w:ascii="仿宋" w:hAnsi="仿宋" w:eastAsia="仿宋" w:cs="仿宋"/>
          <w:sz w:val="32"/>
          <w:szCs w:val="32"/>
          <w:lang w:eastAsia="zh-CN"/>
        </w:rPr>
        <w:t>采购</w:t>
      </w:r>
      <w:r>
        <w:rPr>
          <w:rFonts w:hint="eastAsia" w:ascii="仿宋" w:hAnsi="仿宋" w:eastAsia="仿宋" w:cs="仿宋"/>
          <w:sz w:val="32"/>
          <w:szCs w:val="32"/>
        </w:rPr>
        <w:t>范围：</w:t>
      </w:r>
      <w:r>
        <w:rPr>
          <w:rFonts w:hint="eastAsia" w:ascii="仿宋" w:hAnsi="仿宋" w:eastAsia="仿宋" w:cs="仿宋"/>
          <w:sz w:val="32"/>
          <w:szCs w:val="32"/>
          <w:lang w:val="en-US" w:eastAsia="zh-CN"/>
        </w:rPr>
        <w:t>门楣招牌及24小时自助银行招牌</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1.1.4采购</w:t>
      </w:r>
      <w:r>
        <w:rPr>
          <w:rFonts w:hint="eastAsia" w:ascii="仿宋" w:hAnsi="仿宋" w:eastAsia="仿宋" w:cs="仿宋"/>
          <w:sz w:val="32"/>
          <w:szCs w:val="32"/>
        </w:rPr>
        <w:t>规模：</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lang w:eastAsia="zh-CN"/>
        </w:rPr>
      </w:pPr>
      <w:r>
        <w:rPr>
          <w:rFonts w:hint="eastAsia" w:ascii="仿宋" w:hAnsi="仿宋" w:eastAsia="仿宋" w:cs="仿宋"/>
          <w:sz w:val="32"/>
          <w:szCs w:val="32"/>
          <w:lang w:val="en-US" w:eastAsia="zh-CN"/>
        </w:rPr>
        <w:t>长沙芙蓉同发支行新址（沙湾路支行）门楣招牌及24小时自助银行招牌，</w:t>
      </w:r>
      <w:r>
        <w:rPr>
          <w:rFonts w:hint="eastAsia" w:ascii="仿宋_GB2312" w:hAnsi="仿宋_GB2312" w:eastAsia="仿宋_GB2312" w:cs="仿宋_GB2312"/>
          <w:bCs/>
          <w:sz w:val="32"/>
          <w:szCs w:val="32"/>
          <w:lang w:val="zh-TW"/>
        </w:rPr>
        <w:t>具体内容以本项目的施工方案与工程量清单为准</w:t>
      </w:r>
      <w:r>
        <w:rPr>
          <w:rFonts w:hint="eastAsia" w:ascii="仿宋_GB2312" w:hAnsi="仿宋_GB2312" w:eastAsia="仿宋_GB2312" w:cs="仿宋_GB2312"/>
          <w:bCs/>
          <w:sz w:val="32"/>
          <w:szCs w:val="32"/>
          <w:lang w:val="zh-TW" w:eastAsia="zh-CN"/>
        </w:rPr>
        <w:t>。</w:t>
      </w:r>
    </w:p>
    <w:p>
      <w:pPr>
        <w:keepNext w:val="0"/>
        <w:keepLines w:val="0"/>
        <w:pageBreakBefore w:val="0"/>
        <w:kinsoku/>
        <w:wordWrap/>
        <w:overflowPunct/>
        <w:bidi w:val="0"/>
        <w:spacing w:line="240" w:lineRule="auto"/>
        <w:ind w:firstLine="643" w:firstLineChars="200"/>
        <w:textAlignment w:val="auto"/>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1.2 技术要求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1.2.1 </w:t>
      </w:r>
      <w:r>
        <w:rPr>
          <w:rFonts w:hint="eastAsia" w:ascii="仿宋" w:hAnsi="仿宋" w:eastAsia="仿宋" w:cs="仿宋"/>
          <w:sz w:val="32"/>
          <w:szCs w:val="32"/>
        </w:rPr>
        <w:t>投标依据与基本要求：</w:t>
      </w:r>
      <w:r>
        <w:rPr>
          <w:rFonts w:hint="eastAsia" w:ascii="仿宋" w:hAnsi="仿宋" w:eastAsia="仿宋" w:cs="仿宋"/>
          <w:sz w:val="32"/>
          <w:szCs w:val="32"/>
          <w:lang w:eastAsia="zh-CN"/>
        </w:rPr>
        <w:t>供应商</w:t>
      </w:r>
      <w:r>
        <w:rPr>
          <w:rFonts w:hint="eastAsia" w:ascii="仿宋" w:hAnsi="仿宋" w:eastAsia="仿宋" w:cs="仿宋"/>
          <w:sz w:val="32"/>
          <w:szCs w:val="32"/>
        </w:rPr>
        <w:t>根据</w:t>
      </w:r>
      <w:r>
        <w:rPr>
          <w:rFonts w:hint="eastAsia" w:ascii="仿宋" w:hAnsi="仿宋" w:eastAsia="仿宋" w:cs="仿宋"/>
          <w:sz w:val="32"/>
          <w:szCs w:val="32"/>
          <w:lang w:eastAsia="zh-CN"/>
        </w:rPr>
        <w:t>采购方</w:t>
      </w:r>
      <w:r>
        <w:rPr>
          <w:rFonts w:hint="eastAsia" w:ascii="仿宋" w:hAnsi="仿宋" w:eastAsia="仿宋" w:cs="仿宋"/>
          <w:sz w:val="32"/>
          <w:szCs w:val="32"/>
        </w:rPr>
        <w:t>提供的</w:t>
      </w:r>
      <w:r>
        <w:rPr>
          <w:rFonts w:hint="eastAsia" w:ascii="仿宋" w:hAnsi="仿宋" w:eastAsia="仿宋" w:cs="仿宋"/>
          <w:sz w:val="32"/>
          <w:szCs w:val="32"/>
          <w:lang w:val="en-US" w:eastAsia="zh-CN"/>
        </w:rPr>
        <w:t>广告发光字及招牌</w:t>
      </w:r>
      <w:r>
        <w:rPr>
          <w:rFonts w:hint="eastAsia" w:ascii="仿宋" w:hAnsi="仿宋" w:eastAsia="仿宋" w:cs="仿宋"/>
          <w:sz w:val="32"/>
          <w:szCs w:val="32"/>
        </w:rPr>
        <w:t>设计方案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材质要求</w:t>
      </w:r>
      <w:r>
        <w:rPr>
          <w:rFonts w:hint="eastAsia" w:ascii="仿宋" w:hAnsi="仿宋" w:eastAsia="仿宋" w:cs="仿宋"/>
          <w:sz w:val="32"/>
          <w:szCs w:val="32"/>
        </w:rPr>
        <w:t>及</w:t>
      </w:r>
      <w:r>
        <w:rPr>
          <w:rFonts w:hint="eastAsia" w:ascii="仿宋" w:hAnsi="仿宋" w:eastAsia="仿宋" w:cs="仿宋"/>
          <w:sz w:val="32"/>
          <w:szCs w:val="32"/>
          <w:lang w:val="en-US" w:eastAsia="zh-CN"/>
        </w:rPr>
        <w:t>清单</w:t>
      </w:r>
      <w:r>
        <w:rPr>
          <w:rFonts w:hint="eastAsia" w:ascii="仿宋" w:hAnsi="仿宋" w:eastAsia="仿宋" w:cs="仿宋"/>
          <w:sz w:val="32"/>
          <w:szCs w:val="32"/>
        </w:rPr>
        <w:t>进行投标</w:t>
      </w:r>
      <w:r>
        <w:rPr>
          <w:rFonts w:hint="eastAsia" w:ascii="仿宋" w:hAnsi="仿宋" w:eastAsia="仿宋" w:cs="仿宋"/>
          <w:sz w:val="32"/>
          <w:szCs w:val="32"/>
          <w:lang w:val="en-US" w:eastAsia="zh-CN"/>
        </w:rPr>
        <w:t>报价，</w:t>
      </w:r>
      <w:r>
        <w:rPr>
          <w:rFonts w:hint="eastAsia" w:ascii="仿宋" w:hAnsi="仿宋" w:eastAsia="仿宋" w:cs="仿宋"/>
          <w:sz w:val="32"/>
          <w:szCs w:val="32"/>
        </w:rPr>
        <w:t>采</w:t>
      </w:r>
      <w:r>
        <w:rPr>
          <w:rFonts w:hint="eastAsia" w:ascii="仿宋" w:hAnsi="仿宋" w:eastAsia="仿宋" w:cs="仿宋"/>
          <w:sz w:val="32"/>
          <w:szCs w:val="32"/>
          <w:lang w:val="en-US" w:eastAsia="zh-CN"/>
        </w:rPr>
        <w:t>用勘查、生产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配送、安装、售后及监管审批与外部协调等全包的服务</w:t>
      </w:r>
      <w:r>
        <w:rPr>
          <w:rFonts w:hint="eastAsia" w:ascii="仿宋" w:hAnsi="仿宋" w:eastAsia="仿宋" w:cs="仿宋"/>
          <w:sz w:val="32"/>
          <w:szCs w:val="32"/>
        </w:rPr>
        <w:t>形式。</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 xml:space="preserve">1.2.2 </w:t>
      </w:r>
      <w:r>
        <w:rPr>
          <w:rFonts w:hint="eastAsia" w:ascii="仿宋" w:hAnsi="仿宋" w:eastAsia="仿宋" w:cs="仿宋"/>
          <w:sz w:val="32"/>
          <w:szCs w:val="32"/>
        </w:rPr>
        <w:t>工期：接</w:t>
      </w:r>
      <w:r>
        <w:rPr>
          <w:rFonts w:hint="eastAsia" w:ascii="仿宋" w:hAnsi="仿宋" w:eastAsia="仿宋" w:cs="仿宋"/>
          <w:sz w:val="32"/>
          <w:szCs w:val="32"/>
          <w:lang w:val="en-US" w:eastAsia="zh-CN"/>
        </w:rPr>
        <w:t>采购方</w:t>
      </w:r>
      <w:r>
        <w:rPr>
          <w:rFonts w:hint="eastAsia" w:ascii="仿宋" w:hAnsi="仿宋" w:eastAsia="仿宋" w:cs="仿宋"/>
          <w:sz w:val="32"/>
          <w:szCs w:val="32"/>
        </w:rPr>
        <w:t>通知后</w:t>
      </w:r>
      <w:r>
        <w:rPr>
          <w:rFonts w:hint="eastAsia" w:ascii="仿宋" w:hAnsi="仿宋" w:eastAsia="仿宋" w:cs="仿宋"/>
          <w:sz w:val="32"/>
          <w:szCs w:val="32"/>
          <w:lang w:val="en-US" w:eastAsia="zh-CN"/>
        </w:rPr>
        <w:t>20</w:t>
      </w:r>
      <w:r>
        <w:rPr>
          <w:rFonts w:hint="eastAsia" w:ascii="仿宋" w:hAnsi="仿宋" w:eastAsia="仿宋" w:cs="仿宋"/>
          <w:sz w:val="32"/>
          <w:szCs w:val="32"/>
        </w:rPr>
        <w:t>日历天内完成</w:t>
      </w:r>
      <w:r>
        <w:rPr>
          <w:rFonts w:hint="eastAsia" w:ascii="仿宋" w:hAnsi="仿宋" w:eastAsia="仿宋" w:cs="仿宋"/>
          <w:sz w:val="32"/>
          <w:szCs w:val="32"/>
          <w:lang w:val="en-US" w:eastAsia="zh-CN"/>
        </w:rPr>
        <w:t>广告发光字及招牌生产配送及</w:t>
      </w:r>
      <w:r>
        <w:rPr>
          <w:rFonts w:hint="eastAsia" w:ascii="仿宋" w:hAnsi="仿宋" w:eastAsia="仿宋" w:cs="仿宋"/>
          <w:sz w:val="32"/>
          <w:szCs w:val="32"/>
        </w:rPr>
        <w:t>安装。</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1.2.3 质量标准</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1</w:t>
      </w:r>
      <w:r>
        <w:rPr>
          <w:rFonts w:hint="eastAsia" w:ascii="仿宋" w:hAnsi="仿宋" w:eastAsia="仿宋" w:cs="仿宋"/>
          <w:sz w:val="32"/>
          <w:szCs w:val="32"/>
          <w:lang w:val="en-US" w:eastAsia="zh-CN"/>
        </w:rPr>
        <w:t>.2.3.1 符合设计需求及国家规范要求；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1.2.3.2 符合本行营业网点装修、标识规范。</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1.2.4</w:t>
      </w:r>
      <w:r>
        <w:rPr>
          <w:rFonts w:hint="eastAsia" w:ascii="仿宋" w:hAnsi="仿宋" w:eastAsia="仿宋" w:cs="仿宋"/>
          <w:sz w:val="32"/>
          <w:szCs w:val="32"/>
        </w:rPr>
        <w:t>付款方式：</w:t>
      </w:r>
      <w:r>
        <w:rPr>
          <w:rFonts w:hint="eastAsia" w:ascii="仿宋" w:hAnsi="仿宋" w:eastAsia="仿宋" w:cs="仿宋"/>
          <w:sz w:val="32"/>
          <w:szCs w:val="32"/>
          <w:lang w:val="en-US" w:eastAsia="zh-CN"/>
        </w:rPr>
        <w:t>广告发光字及门楣招牌到现场安装</w:t>
      </w:r>
      <w:r>
        <w:rPr>
          <w:rFonts w:hint="eastAsia" w:ascii="仿宋" w:hAnsi="仿宋" w:eastAsia="仿宋" w:cs="仿宋"/>
          <w:sz w:val="32"/>
          <w:szCs w:val="32"/>
        </w:rPr>
        <w:t>调试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经验收</w:t>
      </w:r>
      <w:r>
        <w:rPr>
          <w:rFonts w:hint="eastAsia" w:ascii="仿宋" w:hAnsi="仿宋" w:eastAsia="仿宋" w:cs="仿宋"/>
          <w:sz w:val="32"/>
          <w:szCs w:val="32"/>
        </w:rPr>
        <w:t>合格</w:t>
      </w:r>
      <w:r>
        <w:rPr>
          <w:rFonts w:hint="eastAsia" w:ascii="仿宋" w:hAnsi="仿宋" w:eastAsia="仿宋" w:cs="仿宋"/>
          <w:sz w:val="32"/>
          <w:szCs w:val="32"/>
          <w:lang w:val="en-US" w:eastAsia="zh-CN"/>
        </w:rPr>
        <w:t>，在采购</w:t>
      </w:r>
      <w:r>
        <w:rPr>
          <w:rFonts w:hint="eastAsia" w:ascii="仿宋" w:hAnsi="仿宋" w:eastAsia="仿宋" w:cs="仿宋"/>
          <w:sz w:val="32"/>
          <w:szCs w:val="32"/>
        </w:rPr>
        <w:t>方竣工结算审计后</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供应商向采购方出具相应金额且符合国家法律法规的增值税专用发票后</w:t>
      </w:r>
      <w:r>
        <w:rPr>
          <w:rFonts w:hint="eastAsia" w:ascii="仿宋" w:hAnsi="仿宋" w:eastAsia="仿宋" w:cs="仿宋"/>
          <w:sz w:val="32"/>
          <w:szCs w:val="32"/>
        </w:rPr>
        <w:t>付款。</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1.3 技术服务方案</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包括提供的技术方案的合理、完善性，项目实施人员配备安装人员具有特种作业证书和社保证明（2人以上）、供货安装工期、施工进度计划及验收方案、质量保证措施，安全生产和文明施工措施等。</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val="en-US" w:eastAsia="zh-CN"/>
        </w:rPr>
        <w:t xml:space="preserve">1.4 </w:t>
      </w:r>
      <w:r>
        <w:rPr>
          <w:rFonts w:hint="eastAsia" w:ascii="楷体" w:hAnsi="楷体" w:eastAsia="楷体" w:cs="楷体"/>
          <w:b/>
          <w:bCs/>
          <w:sz w:val="32"/>
          <w:szCs w:val="32"/>
        </w:rPr>
        <w:t>服务要求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质保期内承诺免费维护、维修，质保期为要求5年起，鼓励自行承诺延长质保期。</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val="en-US" w:eastAsia="zh-CN"/>
        </w:rPr>
        <w:t xml:space="preserve">1.5 </w:t>
      </w:r>
      <w:r>
        <w:rPr>
          <w:rFonts w:hint="eastAsia" w:ascii="楷体" w:hAnsi="楷体" w:eastAsia="楷体" w:cs="楷体"/>
          <w:b/>
          <w:bCs/>
          <w:sz w:val="32"/>
          <w:szCs w:val="32"/>
        </w:rPr>
        <w:t>供应商资质要求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 xml:space="preserve">1.5.1 </w:t>
      </w:r>
      <w:r>
        <w:rPr>
          <w:rFonts w:hint="eastAsia" w:ascii="仿宋" w:hAnsi="仿宋" w:eastAsia="仿宋" w:cs="仿宋"/>
          <w:sz w:val="32"/>
          <w:szCs w:val="32"/>
        </w:rPr>
        <w:t>企业成立</w:t>
      </w:r>
      <w:r>
        <w:rPr>
          <w:rFonts w:hint="eastAsia" w:ascii="仿宋" w:hAnsi="仿宋" w:eastAsia="仿宋" w:cs="仿宋"/>
          <w:sz w:val="32"/>
          <w:szCs w:val="32"/>
          <w:lang w:val="en-US" w:eastAsia="zh-CN"/>
        </w:rPr>
        <w:t>1</w:t>
      </w:r>
      <w:r>
        <w:rPr>
          <w:rFonts w:hint="eastAsia" w:ascii="仿宋" w:hAnsi="仿宋" w:eastAsia="仿宋" w:cs="仿宋"/>
          <w:sz w:val="32"/>
          <w:szCs w:val="32"/>
        </w:rPr>
        <w:t>年以上，</w:t>
      </w:r>
      <w:r>
        <w:rPr>
          <w:rFonts w:hint="eastAsia" w:ascii="仿宋" w:hAnsi="仿宋" w:eastAsia="仿宋" w:cs="仿宋"/>
          <w:sz w:val="32"/>
          <w:szCs w:val="32"/>
          <w:lang w:val="en-US" w:eastAsia="zh-CN"/>
        </w:rPr>
        <w:t>近三年</w:t>
      </w:r>
      <w:r>
        <w:rPr>
          <w:rFonts w:hint="eastAsia" w:ascii="仿宋" w:hAnsi="仿宋" w:eastAsia="仿宋" w:cs="仿宋"/>
          <w:sz w:val="32"/>
          <w:szCs w:val="32"/>
        </w:rPr>
        <w:t>财务稳健。</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2"/>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1.5.2 具备近三年</w:t>
      </w:r>
      <w:r>
        <w:rPr>
          <w:rFonts w:hint="eastAsia" w:ascii="仿宋" w:hAnsi="仿宋" w:eastAsia="仿宋" w:cs="仿宋"/>
          <w:sz w:val="32"/>
          <w:szCs w:val="32"/>
          <w:highlight w:val="none"/>
        </w:rPr>
        <w:t>与20家国内系统重要性银行</w:t>
      </w:r>
      <w:r>
        <w:rPr>
          <w:rStyle w:val="9"/>
          <w:rFonts w:hint="eastAsia" w:ascii="仿宋" w:hAnsi="仿宋" w:eastAsia="仿宋" w:cs="仿宋"/>
          <w:kern w:val="0"/>
          <w:sz w:val="32"/>
          <w:szCs w:val="32"/>
          <w:highlight w:val="none"/>
          <w:lang w:val="en-US" w:eastAsia="zh-CN" w:bidi="ar"/>
        </w:rPr>
        <w:footnoteReference w:id="0"/>
      </w:r>
      <w:r>
        <w:rPr>
          <w:rFonts w:hint="eastAsia" w:ascii="仿宋" w:hAnsi="仿宋" w:eastAsia="仿宋" w:cs="仿宋"/>
          <w:i w:val="0"/>
          <w:iCs w:val="0"/>
          <w:sz w:val="32"/>
          <w:szCs w:val="32"/>
          <w:highlight w:val="none"/>
          <w:lang w:val="en-US" w:eastAsia="zh-CN"/>
        </w:rPr>
        <w:t>分行级/或其子公司</w:t>
      </w:r>
      <w:r>
        <w:rPr>
          <w:rFonts w:hint="eastAsia" w:ascii="仿宋" w:hAnsi="仿宋" w:eastAsia="仿宋" w:cs="仿宋"/>
          <w:sz w:val="32"/>
          <w:szCs w:val="32"/>
          <w:highlight w:val="none"/>
          <w:lang w:val="en-US" w:eastAsia="zh-CN"/>
        </w:rPr>
        <w:t>合作开展</w:t>
      </w:r>
      <w:r>
        <w:rPr>
          <w:rFonts w:hint="eastAsia" w:ascii="仿宋" w:hAnsi="仿宋" w:eastAsia="仿宋" w:cs="仿宋"/>
          <w:sz w:val="32"/>
          <w:szCs w:val="32"/>
          <w:highlight w:val="none"/>
        </w:rPr>
        <w:t>与</w:t>
      </w: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项目相似</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成功案例</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建议案例不少于四个</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单个案例</w:t>
      </w:r>
      <w:r>
        <w:rPr>
          <w:rFonts w:hint="eastAsia" w:ascii="仿宋" w:hAnsi="仿宋" w:eastAsia="仿宋" w:cs="仿宋"/>
          <w:sz w:val="32"/>
          <w:szCs w:val="32"/>
          <w:highlight w:val="none"/>
          <w:lang w:eastAsia="zh-CN"/>
        </w:rPr>
        <w:t>合同金额不低于</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lang w:eastAsia="zh-CN"/>
        </w:rPr>
        <w:t>万元</w:t>
      </w:r>
      <w:r>
        <w:rPr>
          <w:rFonts w:hint="eastAsia" w:ascii="仿宋" w:hAnsi="仿宋" w:eastAsia="仿宋" w:cs="仿宋"/>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1.5.3 资质材料提供包括但不限于基础证照，2024年度增值税纳税总额证明材料，ISO9001质量管理体系认证、ISO14001环境管理体系认证、具有ISO45001职业健康安全管理体系认证证书，湖南省广告协会资质认定资质证书等。</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投标时应将《营业执照》和相关的资质证书等资料交存复印件并加盖公章。</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1.5.4 产品标准要求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本项目必须达到国家和行业标准/规范和工作准则等有关法规的要求（如有更新版本替代则应采用最新版本），包括但不限于执行以下技术规范及施工与验收规范：</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建筑结构荷载规范               GB0009-2001</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结构设计规范                   GB501 7-2003</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混凝土结构设计规范             GB5001 0-2003</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建筑抗震设计                   GB5001 1-2001</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建筑结构可靠度统一标准         GB50068-2001</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建筑结构焊接技术规程           JGJ81-2002</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钢结构工程施工质量验收规范     GB50205-2001</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户外广告设施钢结构技术规范     CSHGL-GL-2008</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上述标准及规范要求有出入则以较严格者为准，如标准、规范修改或更新的，则以修改或更新后的内容为准。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outlineLvl w:val="1"/>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二、报名要求</w:t>
      </w:r>
    </w:p>
    <w:p>
      <w:pPr>
        <w:pStyle w:val="2"/>
        <w:keepNext w:val="0"/>
        <w:keepLines w:val="0"/>
        <w:pageBreakBefore w:val="0"/>
        <w:widowControl w:val="0"/>
        <w:kinsoku/>
        <w:wordWrap/>
        <w:overflowPunct/>
        <w:bidi w:val="0"/>
        <w:snapToGrid/>
        <w:spacing w:after="0" w:line="240" w:lineRule="auto"/>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2.1 依法成立，为存续、在营、开业、在册、登记成立等正常企业状态。</w:t>
      </w:r>
    </w:p>
    <w:p>
      <w:pPr>
        <w:pStyle w:val="12"/>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2 </w:t>
      </w:r>
      <w:r>
        <w:rPr>
          <w:rFonts w:hint="eastAsia" w:ascii="仿宋" w:hAnsi="仿宋" w:eastAsia="仿宋" w:cs="仿宋"/>
          <w:sz w:val="32"/>
          <w:szCs w:val="32"/>
        </w:rPr>
        <w:t>在兴业银行</w:t>
      </w:r>
      <w:r>
        <w:rPr>
          <w:rFonts w:hint="eastAsia" w:ascii="仿宋" w:hAnsi="仿宋" w:eastAsia="仿宋" w:cs="仿宋"/>
          <w:sz w:val="32"/>
          <w:szCs w:val="32"/>
          <w:lang w:val="en-US" w:eastAsia="zh-CN"/>
        </w:rPr>
        <w:t>长沙分行辖内</w:t>
      </w:r>
      <w:r>
        <w:rPr>
          <w:rFonts w:hint="eastAsia" w:ascii="仿宋" w:hAnsi="仿宋" w:eastAsia="仿宋" w:cs="仿宋"/>
          <w:sz w:val="32"/>
          <w:szCs w:val="32"/>
        </w:rPr>
        <w:t>开立对公账户，若中标本项目，则通过兴业银行对公账户结算该项目相关费用。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3 </w:t>
      </w:r>
      <w:r>
        <w:rPr>
          <w:rFonts w:hint="eastAsia" w:ascii="仿宋" w:hAnsi="仿宋" w:eastAsia="仿宋" w:cs="仿宋"/>
          <w:sz w:val="32"/>
          <w:szCs w:val="32"/>
        </w:rPr>
        <w:t>充分理解我行服务需求并能够根据需求提供相应的服务。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4 </w:t>
      </w:r>
      <w:r>
        <w:rPr>
          <w:rFonts w:hint="eastAsia" w:ascii="仿宋" w:hAnsi="仿宋" w:eastAsia="仿宋" w:cs="仿宋"/>
          <w:sz w:val="32"/>
          <w:szCs w:val="32"/>
        </w:rPr>
        <w:t>具有良好的商业</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"javascript:creditChatClick('%E4%BF%A1%E8%AA%89')" </w:instrText>
      </w:r>
      <w:r>
        <w:rPr>
          <w:rFonts w:hint="eastAsia" w:ascii="仿宋" w:hAnsi="仿宋" w:eastAsia="仿宋" w:cs="仿宋"/>
          <w:sz w:val="32"/>
          <w:szCs w:val="32"/>
        </w:rPr>
        <w:fldChar w:fldCharType="separate"/>
      </w:r>
      <w:r>
        <w:rPr>
          <w:rFonts w:hint="eastAsia" w:ascii="仿宋" w:hAnsi="仿宋" w:eastAsia="仿宋" w:cs="仿宋"/>
          <w:sz w:val="32"/>
          <w:szCs w:val="32"/>
        </w:rPr>
        <w:t>信誉</w:t>
      </w:r>
      <w:r>
        <w:rPr>
          <w:rFonts w:hint="eastAsia" w:ascii="仿宋" w:hAnsi="仿宋" w:eastAsia="仿宋" w:cs="仿宋"/>
          <w:sz w:val="32"/>
          <w:szCs w:val="32"/>
        </w:rPr>
        <w:fldChar w:fldCharType="end"/>
      </w:r>
      <w:r>
        <w:rPr>
          <w:rFonts w:hint="eastAsia" w:ascii="仿宋" w:hAnsi="仿宋" w:eastAsia="仿宋" w:cs="仿宋"/>
          <w:sz w:val="32"/>
          <w:szCs w:val="32"/>
        </w:rPr>
        <w:t>和</w:t>
      </w:r>
      <w:r>
        <w:rPr>
          <w:rFonts w:hint="eastAsia" w:ascii="仿宋" w:hAnsi="仿宋" w:eastAsia="仿宋" w:cs="仿宋"/>
          <w:sz w:val="32"/>
          <w:szCs w:val="32"/>
          <w:lang w:val="en-US" w:eastAsia="zh-CN"/>
        </w:rPr>
        <w:t>财务情况</w:t>
      </w:r>
      <w:r>
        <w:rPr>
          <w:rFonts w:hint="eastAsia" w:ascii="仿宋" w:hAnsi="仿宋" w:eastAsia="仿宋" w:cs="仿宋"/>
          <w:sz w:val="32"/>
          <w:szCs w:val="32"/>
        </w:rPr>
        <w:t>。</w:t>
      </w:r>
    </w:p>
    <w:p>
      <w:pPr>
        <w:pStyle w:val="2"/>
        <w:keepNext w:val="0"/>
        <w:keepLines w:val="0"/>
        <w:pageBreakBefore w:val="0"/>
        <w:widowControl w:val="0"/>
        <w:kinsoku/>
        <w:wordWrap/>
        <w:overflowPunct/>
        <w:bidi w:val="0"/>
        <w:snapToGrid/>
        <w:spacing w:after="0" w:line="240" w:lineRule="auto"/>
        <w:ind w:left="0" w:leftChars="0" w:firstLine="640" w:firstLineChars="200"/>
        <w:textAlignment w:val="auto"/>
        <w:rPr>
          <w:rFonts w:hint="eastAsia" w:ascii="仿宋" w:hAnsi="仿宋" w:eastAsia="仿宋" w:cs="仿宋"/>
          <w:kern w:val="2"/>
          <w:sz w:val="32"/>
          <w:szCs w:val="32"/>
          <w:lang w:val="en-US" w:eastAsia="zh-CN"/>
        </w:rPr>
      </w:pPr>
      <w:r>
        <w:rPr>
          <w:rFonts w:hint="eastAsia" w:ascii="仿宋" w:hAnsi="仿宋" w:eastAsia="仿宋" w:cs="仿宋"/>
          <w:sz w:val="32"/>
          <w:szCs w:val="32"/>
          <w:lang w:val="en-US" w:eastAsia="zh-CN"/>
        </w:rPr>
        <w:t xml:space="preserve">2.5 </w:t>
      </w:r>
      <w:r>
        <w:rPr>
          <w:rFonts w:hint="eastAsia" w:ascii="仿宋" w:hAnsi="仿宋" w:eastAsia="仿宋" w:cs="仿宋"/>
          <w:kern w:val="2"/>
          <w:sz w:val="32"/>
          <w:szCs w:val="32"/>
          <w:lang w:val="en-US" w:eastAsia="zh-CN"/>
        </w:rPr>
        <w:t>依法缴纳税收和社会保障资金。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6 </w:t>
      </w:r>
      <w:r>
        <w:rPr>
          <w:rFonts w:hint="eastAsia" w:ascii="仿宋" w:hAnsi="仿宋" w:eastAsia="仿宋" w:cs="仿宋"/>
          <w:sz w:val="32"/>
          <w:szCs w:val="32"/>
        </w:rPr>
        <w:t>未被“</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"javascript:creditChatClick('%E4%BF%A1%E7%94%A8')" </w:instrText>
      </w:r>
      <w:r>
        <w:rPr>
          <w:rFonts w:hint="eastAsia" w:ascii="仿宋" w:hAnsi="仿宋" w:eastAsia="仿宋" w:cs="仿宋"/>
          <w:sz w:val="32"/>
          <w:szCs w:val="32"/>
        </w:rPr>
        <w:fldChar w:fldCharType="separate"/>
      </w:r>
      <w:r>
        <w:rPr>
          <w:rFonts w:hint="eastAsia" w:ascii="仿宋" w:hAnsi="仿宋" w:eastAsia="仿宋" w:cs="仿宋"/>
          <w:sz w:val="32"/>
          <w:szCs w:val="32"/>
        </w:rPr>
        <w:t>信用</w:t>
      </w:r>
      <w:r>
        <w:rPr>
          <w:rFonts w:hint="eastAsia" w:ascii="仿宋" w:hAnsi="仿宋" w:eastAsia="仿宋" w:cs="仿宋"/>
          <w:sz w:val="32"/>
          <w:szCs w:val="32"/>
        </w:rPr>
        <w:fldChar w:fldCharType="end"/>
      </w:r>
      <w:r>
        <w:rPr>
          <w:rFonts w:hint="eastAsia" w:ascii="仿宋" w:hAnsi="仿宋" w:eastAsia="仿宋" w:cs="仿宋"/>
          <w:sz w:val="32"/>
          <w:szCs w:val="32"/>
        </w:rPr>
        <w:t>中国”网列入“重大税收违法案件当事人名单”、未被“中国执行信息公开网”列入“</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"javascript:creditChatClick('%E5%A4%B1%E4%BF%A1')" </w:instrText>
      </w:r>
      <w:r>
        <w:rPr>
          <w:rFonts w:hint="eastAsia" w:ascii="仿宋" w:hAnsi="仿宋" w:eastAsia="仿宋" w:cs="仿宋"/>
          <w:sz w:val="32"/>
          <w:szCs w:val="32"/>
        </w:rPr>
        <w:fldChar w:fldCharType="separate"/>
      </w:r>
      <w:r>
        <w:rPr>
          <w:rFonts w:hint="eastAsia" w:ascii="仿宋" w:hAnsi="仿宋" w:eastAsia="仿宋" w:cs="仿宋"/>
          <w:sz w:val="32"/>
          <w:szCs w:val="32"/>
        </w:rPr>
        <w:t>失信</w:t>
      </w:r>
      <w:r>
        <w:rPr>
          <w:rFonts w:hint="eastAsia" w:ascii="仿宋" w:hAnsi="仿宋" w:eastAsia="仿宋" w:cs="仿宋"/>
          <w:sz w:val="32"/>
          <w:szCs w:val="32"/>
        </w:rPr>
        <w:fldChar w:fldCharType="end"/>
      </w:r>
      <w:r>
        <w:rPr>
          <w:rFonts w:hint="eastAsia" w:ascii="仿宋" w:hAnsi="仿宋" w:eastAsia="仿宋" w:cs="仿宋"/>
          <w:sz w:val="32"/>
          <w:szCs w:val="32"/>
        </w:rPr>
        <w:t>被执行人名单”、未被“中国政府采购网”列入“政府采购严重违法失信行为信息记录名单”、未被“国家企业信用信息公示系统”列入网站“严重违法失信企业名单”，不在兴业银行供应商禁用/退出期内。</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firstLineChars="200"/>
        <w:jc w:val="left"/>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2.7经营范围经国家行政管理部门依法批准，同时获得从事行业有效执业证明、行政许可、专业资质等证照。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2.8两年内目标服务领域未出现严重安全事件。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三、征集时间</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本次供应商征集自即日起至</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日23：59止</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四、报名方式</w:t>
      </w:r>
    </w:p>
    <w:p>
      <w:pPr>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hint="eastAsia" w:ascii="仿宋" w:hAnsi="仿宋" w:eastAsia="仿宋" w:cs="仿宋"/>
          <w:sz w:val="32"/>
          <w:szCs w:val="32"/>
        </w:rPr>
      </w:pPr>
      <w:r>
        <w:rPr>
          <w:rFonts w:hint="eastAsia" w:ascii="仿宋" w:hAnsi="仿宋" w:eastAsia="仿宋" w:cs="仿宋"/>
          <w:sz w:val="32"/>
          <w:szCs w:val="32"/>
        </w:rPr>
        <w:t>采购部门联系人：</w:t>
      </w:r>
      <w:r>
        <w:rPr>
          <w:rFonts w:hint="eastAsia" w:ascii="仿宋" w:hAnsi="仿宋" w:eastAsia="仿宋" w:cs="仿宋"/>
          <w:sz w:val="32"/>
          <w:szCs w:val="32"/>
          <w:lang w:val="en-US" w:eastAsia="zh-CN"/>
        </w:rPr>
        <w:t>马先生</w:t>
      </w:r>
      <w:r>
        <w:rPr>
          <w:rFonts w:hint="eastAsia" w:ascii="仿宋" w:hAnsi="仿宋" w:eastAsia="仿宋" w:cs="仿宋"/>
          <w:sz w:val="32"/>
          <w:szCs w:val="32"/>
        </w:rPr>
        <w:t>，联系电话：</w:t>
      </w:r>
      <w:r>
        <w:rPr>
          <w:rFonts w:hint="eastAsia" w:ascii="仿宋" w:hAnsi="仿宋" w:eastAsia="仿宋" w:cs="仿宋"/>
          <w:sz w:val="32"/>
          <w:szCs w:val="32"/>
          <w:lang w:val="en-US" w:eastAsia="zh-CN"/>
        </w:rPr>
        <w:t>13467329317</w:t>
      </w:r>
      <w:r>
        <w:rPr>
          <w:rFonts w:hint="eastAsia" w:ascii="仿宋" w:hAnsi="仿宋" w:eastAsia="仿宋" w:cs="仿宋"/>
          <w:sz w:val="32"/>
          <w:szCs w:val="32"/>
        </w:rPr>
        <w:t>，联系时间：工作日8</w:t>
      </w:r>
      <w:r>
        <w:rPr>
          <w:rFonts w:hint="default" w:ascii="仿宋" w:hAnsi="仿宋" w:eastAsia="仿宋" w:cs="仿宋"/>
          <w:sz w:val="32"/>
          <w:szCs w:val="32"/>
        </w:rPr>
        <w:t>:</w:t>
      </w:r>
      <w:r>
        <w:rPr>
          <w:rFonts w:hint="eastAsia" w:ascii="仿宋" w:hAnsi="仿宋" w:eastAsia="仿宋" w:cs="仿宋"/>
          <w:sz w:val="32"/>
          <w:szCs w:val="32"/>
        </w:rPr>
        <w:t>30</w:t>
      </w:r>
      <w:r>
        <w:rPr>
          <w:rFonts w:hint="default" w:ascii="仿宋" w:hAnsi="仿宋" w:eastAsia="仿宋" w:cs="仿宋"/>
          <w:sz w:val="32"/>
          <w:szCs w:val="32"/>
        </w:rPr>
        <w:t>—</w:t>
      </w:r>
      <w:r>
        <w:rPr>
          <w:rFonts w:hint="eastAsia" w:ascii="仿宋" w:hAnsi="仿宋" w:eastAsia="仿宋" w:cs="仿宋"/>
          <w:sz w:val="32"/>
          <w:szCs w:val="32"/>
        </w:rPr>
        <w:t>12</w:t>
      </w:r>
      <w:r>
        <w:rPr>
          <w:rFonts w:hint="default" w:ascii="仿宋" w:hAnsi="仿宋" w:eastAsia="仿宋" w:cs="仿宋"/>
          <w:sz w:val="32"/>
          <w:szCs w:val="32"/>
        </w:rPr>
        <w:t>:</w:t>
      </w:r>
      <w:r>
        <w:rPr>
          <w:rFonts w:hint="eastAsia" w:ascii="仿宋" w:hAnsi="仿宋" w:eastAsia="仿宋" w:cs="仿宋"/>
          <w:sz w:val="32"/>
          <w:szCs w:val="32"/>
        </w:rPr>
        <w:t>00，14</w:t>
      </w:r>
      <w:r>
        <w:rPr>
          <w:rFonts w:hint="default"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0</w:t>
      </w:r>
      <w:r>
        <w:rPr>
          <w:rFonts w:hint="default" w:ascii="仿宋" w:hAnsi="仿宋" w:eastAsia="仿宋" w:cs="仿宋"/>
          <w:sz w:val="32"/>
          <w:szCs w:val="32"/>
        </w:rPr>
        <w:t>—</w:t>
      </w:r>
      <w:r>
        <w:rPr>
          <w:rFonts w:hint="eastAsia" w:ascii="仿宋" w:hAnsi="仿宋" w:eastAsia="仿宋" w:cs="仿宋"/>
          <w:sz w:val="32"/>
          <w:szCs w:val="32"/>
        </w:rPr>
        <w:t>1</w:t>
      </w:r>
      <w:r>
        <w:rPr>
          <w:rFonts w:hint="eastAsia" w:ascii="仿宋" w:hAnsi="仿宋" w:eastAsia="仿宋" w:cs="仿宋"/>
          <w:sz w:val="32"/>
          <w:szCs w:val="32"/>
          <w:lang w:val="en-US" w:eastAsia="zh-CN"/>
        </w:rPr>
        <w:t>8</w:t>
      </w:r>
      <w:r>
        <w:rPr>
          <w:rFonts w:hint="default" w:ascii="仿宋" w:hAnsi="仿宋" w:eastAsia="仿宋" w:cs="仿宋"/>
          <w:sz w:val="32"/>
          <w:szCs w:val="32"/>
        </w:rPr>
        <w:t>:</w:t>
      </w:r>
      <w:r>
        <w:rPr>
          <w:rFonts w:hint="eastAsia" w:ascii="仿宋" w:hAnsi="仿宋" w:eastAsia="仿宋" w:cs="仿宋"/>
          <w:sz w:val="32"/>
          <w:szCs w:val="32"/>
          <w:lang w:val="en-US" w:eastAsia="zh-CN"/>
        </w:rPr>
        <w:t>0</w:t>
      </w:r>
      <w:r>
        <w:rPr>
          <w:rFonts w:hint="eastAsia" w:ascii="仿宋" w:hAnsi="仿宋" w:eastAsia="仿宋" w:cs="仿宋"/>
          <w:sz w:val="32"/>
          <w:szCs w:val="32"/>
        </w:rPr>
        <w:t>0(其他时间请勿打扰)。若有意向请将供应商资料于征集截止时间前提交至</w:t>
      </w:r>
      <w:r>
        <w:rPr>
          <w:rFonts w:hint="eastAsia" w:ascii="仿宋" w:hAnsi="仿宋" w:eastAsia="仿宋" w:cs="仿宋"/>
          <w:sz w:val="32"/>
          <w:szCs w:val="32"/>
          <w:highlight w:val="none"/>
          <w:lang w:val="en-US" w:eastAsia="zh-CN"/>
        </w:rPr>
        <w:t>gaoyang97</w:t>
      </w:r>
      <w:r>
        <w:rPr>
          <w:rFonts w:hint="eastAsia" w:ascii="仿宋" w:hAnsi="仿宋" w:eastAsia="仿宋" w:cs="仿宋"/>
          <w:sz w:val="32"/>
          <w:szCs w:val="32"/>
          <w:highlight w:val="none"/>
        </w:rPr>
        <w:t>@cib.com.cn</w:t>
      </w:r>
      <w:r>
        <w:rPr>
          <w:rFonts w:hint="eastAsia" w:ascii="仿宋" w:hAnsi="仿宋" w:eastAsia="仿宋" w:cs="仿宋"/>
          <w:sz w:val="32"/>
          <w:szCs w:val="32"/>
        </w:rPr>
        <w:t>邮箱。</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提交的供应商资料内容包括如下</w:t>
      </w:r>
      <w:r>
        <w:rPr>
          <w:rFonts w:hint="eastAsia" w:ascii="仿宋" w:hAnsi="仿宋" w:eastAsia="仿宋" w:cs="仿宋"/>
          <w:sz w:val="32"/>
          <w:szCs w:val="32"/>
          <w:lang w:val="en-US" w:eastAsia="zh-CN"/>
        </w:rPr>
        <w:t>四</w:t>
      </w:r>
      <w:r>
        <w:rPr>
          <w:rFonts w:hint="eastAsia" w:ascii="仿宋" w:hAnsi="仿宋" w:eastAsia="仿宋" w:cs="仿宋"/>
          <w:sz w:val="32"/>
          <w:szCs w:val="32"/>
        </w:rPr>
        <w:t xml:space="preserve">项： </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材料1：《</w:t>
      </w:r>
      <w:r>
        <w:rPr>
          <w:rFonts w:hint="eastAsia" w:ascii="仿宋" w:hAnsi="仿宋" w:eastAsia="仿宋" w:cs="仿宋"/>
          <w:sz w:val="32"/>
          <w:szCs w:val="32"/>
          <w:lang w:val="en-US" w:eastAsia="zh-CN"/>
        </w:rPr>
        <w:t>兴业银行长沙芙蓉同发支行新址（沙湾路支行）广告招牌采购项目</w:t>
      </w:r>
      <w:r>
        <w:rPr>
          <w:rFonts w:hint="eastAsia" w:ascii="仿宋" w:hAnsi="仿宋" w:eastAsia="仿宋" w:cs="仿宋"/>
          <w:sz w:val="32"/>
          <w:szCs w:val="32"/>
        </w:rPr>
        <w:t>》供应商征集反馈材料-公司名称（全称）</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材料2：兴业银行</w:t>
      </w:r>
      <w:r>
        <w:rPr>
          <w:rFonts w:hint="eastAsia" w:ascii="仿宋" w:hAnsi="仿宋" w:eastAsia="仿宋" w:cs="仿宋"/>
          <w:sz w:val="32"/>
          <w:szCs w:val="32"/>
          <w:lang w:val="en-US" w:eastAsia="zh-CN"/>
        </w:rPr>
        <w:t>长沙芙蓉同发支行新址（沙湾路支行）广告招牌采购项目</w:t>
      </w:r>
      <w:r>
        <w:rPr>
          <w:rFonts w:hint="eastAsia" w:ascii="仿宋" w:hAnsi="仿宋" w:eastAsia="仿宋" w:cs="仿宋"/>
          <w:sz w:val="32"/>
          <w:szCs w:val="32"/>
        </w:rPr>
        <w:t>信息收集表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材料3：供应商准</w:t>
      </w:r>
      <w:r>
        <w:rPr>
          <w:rFonts w:hint="eastAsia" w:ascii="仿宋" w:hAnsi="仿宋" w:eastAsia="仿宋" w:cs="仿宋"/>
          <w:sz w:val="32"/>
          <w:szCs w:val="32"/>
          <w:lang w:val="en-US" w:eastAsia="zh-CN"/>
        </w:rPr>
        <w:t>入</w:t>
      </w:r>
      <w:r>
        <w:rPr>
          <w:rFonts w:hint="eastAsia" w:ascii="仿宋" w:hAnsi="仿宋" w:eastAsia="仿宋" w:cs="仿宋"/>
          <w:sz w:val="32"/>
          <w:szCs w:val="32"/>
        </w:rPr>
        <w:t>信息导入模板</w:t>
      </w:r>
    </w:p>
    <w:p>
      <w:pPr>
        <w:keepNext w:val="0"/>
        <w:keepLines w:val="0"/>
        <w:widowControl w:val="0"/>
        <w:suppressLineNumbers w:val="0"/>
        <w:snapToGrid w:val="0"/>
        <w:spacing w:before="0" w:beforeAutospacing="0" w:after="0" w:afterAutospacing="0" w:line="579" w:lineRule="exact"/>
        <w:ind w:left="0" w:right="0" w:firstLine="640" w:firstLineChars="200"/>
        <w:jc w:val="left"/>
        <w:rPr>
          <w:rFonts w:hint="eastAsia" w:ascii="仿宋" w:hAnsi="仿宋" w:eastAsia="仿宋" w:cs="仿宋"/>
          <w:b w:val="0"/>
          <w:bCs w:val="0"/>
          <w:kern w:val="2"/>
          <w:sz w:val="32"/>
          <w:szCs w:val="32"/>
          <w:lang w:val="en-US" w:eastAsia="zh-CN" w:bidi="ar"/>
        </w:rPr>
      </w:pPr>
      <w:r>
        <w:rPr>
          <w:rFonts w:hint="eastAsia" w:ascii="仿宋" w:hAnsi="仿宋" w:eastAsia="仿宋" w:cs="仿宋"/>
          <w:b w:val="0"/>
          <w:bCs w:val="0"/>
          <w:sz w:val="32"/>
          <w:szCs w:val="32"/>
          <w:lang w:val="en-US" w:eastAsia="zh-CN"/>
        </w:rPr>
        <w:t>材料4：</w:t>
      </w:r>
      <w:r>
        <w:rPr>
          <w:rFonts w:hint="eastAsia" w:ascii="仿宋" w:hAnsi="仿宋" w:eastAsia="仿宋" w:cs="仿宋"/>
          <w:b w:val="0"/>
          <w:bCs w:val="0"/>
          <w:kern w:val="2"/>
          <w:sz w:val="32"/>
          <w:szCs w:val="32"/>
          <w:lang w:val="en-US" w:eastAsia="zh-CN" w:bidi="ar"/>
        </w:rPr>
        <w:t>承诺函</w:t>
      </w:r>
    </w:p>
    <w:p>
      <w:pPr>
        <w:pStyle w:val="10"/>
        <w:keepNext w:val="0"/>
        <w:keepLines w:val="0"/>
        <w:pageBreakBefore w:val="0"/>
        <w:widowControl/>
        <w:kinsoku/>
        <w:wordWrap/>
        <w:overflowPunct/>
        <w:topLinePunct/>
        <w:autoSpaceDE/>
        <w:autoSpaceDN/>
        <w:bidi w:val="0"/>
        <w:adjustRightInd/>
        <w:snapToGrid/>
        <w:spacing w:line="579" w:lineRule="exact"/>
        <w:ind w:left="0" w:leftChars="0" w:firstLine="640" w:firstLineChars="200"/>
        <w:textAlignment w:val="auto"/>
        <w:rPr>
          <w:rFonts w:hint="default"/>
          <w:lang w:val="en-US"/>
        </w:rPr>
      </w:pPr>
      <w:r>
        <w:rPr>
          <w:rFonts w:hint="eastAsia" w:ascii="仿宋" w:hAnsi="仿宋" w:eastAsia="仿宋" w:cs="仿宋"/>
          <w:sz w:val="32"/>
          <w:szCs w:val="32"/>
        </w:rPr>
        <w:t>以上</w:t>
      </w:r>
      <w:r>
        <w:rPr>
          <w:rFonts w:hint="eastAsia" w:ascii="仿宋" w:hAnsi="仿宋" w:eastAsia="仿宋" w:cs="仿宋"/>
          <w:sz w:val="32"/>
          <w:szCs w:val="32"/>
          <w:lang w:val="en-US" w:eastAsia="zh-CN"/>
        </w:rPr>
        <w:t>四</w:t>
      </w:r>
      <w:r>
        <w:rPr>
          <w:rFonts w:hint="eastAsia" w:ascii="仿宋" w:hAnsi="仿宋" w:eastAsia="仿宋" w:cs="仿宋"/>
          <w:sz w:val="32"/>
          <w:szCs w:val="32"/>
        </w:rPr>
        <w:t>项材料填报模板详见附件，提交材料</w:t>
      </w:r>
      <w:r>
        <w:rPr>
          <w:rFonts w:hint="eastAsia" w:ascii="仿宋" w:hAnsi="仿宋" w:eastAsia="仿宋" w:cs="仿宋"/>
          <w:sz w:val="32"/>
          <w:szCs w:val="32"/>
          <w:lang w:val="en-US" w:eastAsia="zh-CN"/>
        </w:rPr>
        <w:t>1-3</w:t>
      </w:r>
      <w:r>
        <w:rPr>
          <w:rFonts w:hint="eastAsia" w:ascii="仿宋" w:hAnsi="仿宋" w:eastAsia="仿宋" w:cs="仿宋"/>
          <w:sz w:val="32"/>
          <w:szCs w:val="32"/>
        </w:rPr>
        <w:t>无需加盖公司</w:t>
      </w:r>
      <w:r>
        <w:rPr>
          <w:rFonts w:hint="eastAsia" w:ascii="仿宋" w:hAnsi="仿宋" w:eastAsia="仿宋" w:cs="仿宋"/>
          <w:sz w:val="32"/>
          <w:szCs w:val="32"/>
          <w:lang w:eastAsia="zh-CN"/>
        </w:rPr>
        <w:t>（单位）公</w:t>
      </w:r>
      <w:r>
        <w:rPr>
          <w:rFonts w:hint="eastAsia" w:ascii="仿宋" w:hAnsi="仿宋" w:eastAsia="仿宋" w:cs="仿宋"/>
          <w:sz w:val="32"/>
          <w:szCs w:val="32"/>
        </w:rPr>
        <w:t>章。</w:t>
      </w:r>
      <w:r>
        <w:rPr>
          <w:rFonts w:hint="eastAsia" w:ascii="仿宋" w:hAnsi="仿宋" w:eastAsia="仿宋" w:cs="仿宋"/>
          <w:sz w:val="32"/>
          <w:szCs w:val="32"/>
          <w:lang w:val="en-US" w:eastAsia="zh-CN"/>
        </w:rPr>
        <w:t>材料4</w:t>
      </w:r>
      <w:r>
        <w:rPr>
          <w:rFonts w:hint="eastAsia" w:ascii="仿宋" w:hAnsi="仿宋" w:eastAsia="仿宋" w:cs="仿宋"/>
          <w:b w:val="0"/>
          <w:bCs w:val="0"/>
          <w:kern w:val="2"/>
          <w:sz w:val="32"/>
          <w:szCs w:val="32"/>
          <w:lang w:val="en-US" w:eastAsia="zh-CN" w:bidi="ar"/>
        </w:rPr>
        <w:t>需加盖公司（单位）公章或者由法定代表人签字。</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eastAsia" w:ascii="仿宋" w:hAnsi="仿宋" w:eastAsia="仿宋" w:cs="仿宋"/>
          <w:b/>
          <w:bCs/>
          <w:color w:val="auto"/>
          <w:kern w:val="2"/>
          <w:sz w:val="32"/>
          <w:szCs w:val="32"/>
          <w:highlight w:val="none"/>
          <w:lang w:val="en-US" w:eastAsia="zh-CN" w:bidi="ar"/>
        </w:rPr>
        <w:t>下载材料网址（兴业银行采购门户）：</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0"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default" w:ascii="Times New Roman" w:hAnsi="Times New Roman" w:eastAsia="仿宋" w:cs="Times New Roman"/>
          <w:b w:val="0"/>
          <w:bCs w:val="0"/>
          <w:color w:val="auto"/>
          <w:kern w:val="2"/>
          <w:sz w:val="32"/>
          <w:szCs w:val="32"/>
          <w:highlight w:val="none"/>
          <w:lang w:val="en-US" w:eastAsia="zh-CN" w:bidi="ar"/>
        </w:rPr>
        <w:t>https://cg.cib.com.cn/cms/default/webfile/index.html</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
        </w:rPr>
        <w:t>公告若有变更，请以兴业银行采购门户最新发布的公告为准</w:t>
      </w:r>
      <w:r>
        <w:rPr>
          <w:rFonts w:hint="eastAsia" w:ascii="仿宋" w:hAnsi="仿宋" w:eastAsia="仿宋" w:cs="仿宋"/>
          <w:b/>
          <w:bCs/>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提交资料所发送的邮件名称如下：《</w:t>
      </w:r>
      <w:r>
        <w:rPr>
          <w:rFonts w:hint="eastAsia" w:ascii="仿宋" w:hAnsi="仿宋" w:eastAsia="仿宋" w:cs="仿宋"/>
          <w:sz w:val="32"/>
          <w:szCs w:val="32"/>
          <w:lang w:val="en-US" w:eastAsia="zh-CN"/>
        </w:rPr>
        <w:t>兴业银行长沙芙蓉同发支行新址（沙湾路支行）广告招牌采购项目</w:t>
      </w:r>
      <w:r>
        <w:rPr>
          <w:rFonts w:hint="eastAsia" w:ascii="仿宋" w:hAnsi="仿宋" w:eastAsia="仿宋" w:cs="仿宋"/>
          <w:sz w:val="32"/>
          <w:szCs w:val="32"/>
        </w:rPr>
        <w:t>》供应商征集反馈材料-公司名称（全称）。请仅发送一封邮件，拆分发送多封邮件视为无效应答。</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提交供应商资料大小不超过</w:t>
      </w:r>
      <w:r>
        <w:rPr>
          <w:rFonts w:hint="eastAsia" w:ascii="仿宋" w:hAnsi="仿宋" w:eastAsia="仿宋" w:cs="仿宋"/>
          <w:sz w:val="32"/>
          <w:szCs w:val="32"/>
          <w:lang w:val="en-US" w:eastAsia="zh-CN"/>
        </w:rPr>
        <w:t>10</w:t>
      </w:r>
      <w:r>
        <w:rPr>
          <w:rFonts w:hint="eastAsia" w:ascii="仿宋" w:hAnsi="仿宋" w:eastAsia="仿宋" w:cs="仿宋"/>
          <w:sz w:val="32"/>
          <w:szCs w:val="32"/>
        </w:rPr>
        <w:t>M。（提交的邮件附件总大小超过1</w:t>
      </w:r>
      <w:r>
        <w:rPr>
          <w:rFonts w:hint="eastAsia" w:ascii="仿宋" w:hAnsi="仿宋" w:eastAsia="仿宋" w:cs="仿宋"/>
          <w:sz w:val="32"/>
          <w:szCs w:val="32"/>
          <w:lang w:val="en-US" w:eastAsia="zh-CN"/>
        </w:rPr>
        <w:t>0</w:t>
      </w:r>
      <w:r>
        <w:rPr>
          <w:rFonts w:hint="eastAsia" w:ascii="仿宋" w:hAnsi="仿宋" w:eastAsia="仿宋" w:cs="仿宋"/>
          <w:sz w:val="32"/>
          <w:szCs w:val="32"/>
        </w:rPr>
        <w:t>M自动拦截视为无效应答，附件请勿通过第三方邮箱转存附件）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五、注意事项</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能够完全满足我行采购需求、有合作意向、</w:t>
      </w:r>
      <w:r>
        <w:rPr>
          <w:rFonts w:hint="eastAsia" w:ascii="仿宋" w:hAnsi="仿宋" w:eastAsia="仿宋" w:cs="仿宋"/>
          <w:sz w:val="32"/>
          <w:szCs w:val="32"/>
          <w:lang w:val="en-US" w:eastAsia="zh-CN"/>
        </w:rPr>
        <w:t>符合资格要求、报名要求的</w:t>
      </w:r>
      <w:r>
        <w:rPr>
          <w:rFonts w:hint="eastAsia" w:ascii="仿宋" w:hAnsi="仿宋" w:eastAsia="仿宋" w:cs="仿宋"/>
          <w:sz w:val="32"/>
          <w:szCs w:val="32"/>
        </w:rPr>
        <w:t>供应商均可报名。</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lang w:val="en-US" w:eastAsia="zh-CN"/>
        </w:rPr>
        <w:t>2.</w:t>
      </w:r>
      <w:r>
        <w:rPr>
          <w:rFonts w:hint="eastAsia" w:ascii="仿宋" w:hAnsi="仿宋" w:eastAsia="仿宋" w:cs="仿宋"/>
          <w:sz w:val="32"/>
          <w:szCs w:val="32"/>
        </w:rPr>
        <w:t>本次市场调研不代表采购邀请或意向，仅为调研市场情况发起。</w:t>
      </w:r>
      <w:r>
        <w:rPr>
          <w:rFonts w:hint="eastAsia" w:ascii="仿宋" w:hAnsi="仿宋" w:eastAsia="仿宋" w:cs="仿宋"/>
          <w:kern w:val="2"/>
          <w:sz w:val="32"/>
          <w:szCs w:val="32"/>
          <w:lang w:val="en-US" w:eastAsia="zh-CN" w:bidi="ar-SA"/>
        </w:rPr>
        <w:t>若需后续对接</w:t>
      </w:r>
      <w:r>
        <w:rPr>
          <w:rFonts w:hint="eastAsia" w:ascii="仿宋" w:hAnsi="仿宋" w:eastAsia="仿宋" w:cs="仿宋"/>
          <w:sz w:val="32"/>
          <w:szCs w:val="32"/>
        </w:rPr>
        <w:t>，我行将会主动联系报名者</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未予联系的</w:t>
      </w:r>
      <w:r>
        <w:rPr>
          <w:rFonts w:hint="eastAsia" w:ascii="仿宋" w:hAnsi="仿宋" w:eastAsia="仿宋" w:cs="仿宋"/>
          <w:sz w:val="32"/>
          <w:szCs w:val="32"/>
          <w:highlight w:val="none"/>
        </w:rPr>
        <w:t>报名者，</w:t>
      </w:r>
      <w:r>
        <w:rPr>
          <w:rFonts w:hint="eastAsia" w:ascii="仿宋" w:hAnsi="仿宋" w:eastAsia="仿宋" w:cs="仿宋"/>
          <w:sz w:val="32"/>
          <w:szCs w:val="32"/>
          <w:highlight w:val="none"/>
          <w:lang w:eastAsia="zh-CN"/>
        </w:rPr>
        <w:t>我行将对</w:t>
      </w:r>
      <w:r>
        <w:rPr>
          <w:rFonts w:hint="eastAsia" w:ascii="仿宋" w:hAnsi="仿宋" w:eastAsia="仿宋" w:cs="仿宋"/>
          <w:sz w:val="32"/>
          <w:szCs w:val="32"/>
          <w:highlight w:val="none"/>
        </w:rPr>
        <w:t>材料予以保密。</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本次市场调研不收取供应商的任何费用。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供应商须对报名信息和资料的真实性负责。如提供虚假材料，将取消报名资格并列入我行供应商黑名单。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left"/>
        <w:textAlignment w:val="auto"/>
      </w:pPr>
      <w:r>
        <w:rPr>
          <w:rFonts w:hint="eastAsia" w:ascii="仿宋" w:hAnsi="仿宋" w:eastAsia="仿宋" w:cs="仿宋"/>
          <w:sz w:val="32"/>
          <w:szCs w:val="32"/>
          <w:lang w:val="en-US" w:eastAsia="zh-CN"/>
        </w:rPr>
        <w:t>5.</w:t>
      </w:r>
      <w:r>
        <w:rPr>
          <w:rFonts w:hint="eastAsia" w:ascii="仿宋" w:hAnsi="仿宋" w:eastAsia="仿宋" w:cs="仿宋"/>
          <w:sz w:val="32"/>
          <w:szCs w:val="32"/>
        </w:rPr>
        <w:t>对于上述事项存在疑问的，请及时与我行联</w:t>
      </w:r>
      <w:r>
        <w:rPr>
          <w:rFonts w:hint="eastAsia" w:ascii="仿宋" w:hAnsi="仿宋" w:eastAsia="仿宋" w:cs="仿宋"/>
          <w:sz w:val="32"/>
          <w:szCs w:val="32"/>
          <w:lang w:val="en-US" w:eastAsia="zh-CN"/>
        </w:rPr>
        <w:t>系。</w:t>
      </w:r>
    </w:p>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640"/>
      </w:pPr>
      <w:r>
        <w:separator/>
      </w:r>
    </w:p>
  </w:footnote>
  <w:footnote w:type="continuationSeparator" w:id="3">
    <w:p>
      <w:pPr>
        <w:ind w:firstLine="640"/>
      </w:pPr>
      <w:r>
        <w:continuationSeparator/>
      </w:r>
    </w:p>
  </w:footnote>
  <w:footnote w:id="0">
    <w:p>
      <w:pPr>
        <w:pStyle w:val="5"/>
        <w:keepNext w:val="0"/>
        <w:keepLines w:val="0"/>
        <w:pageBreakBefore w:val="0"/>
        <w:widowControl w:val="0"/>
        <w:kinsoku/>
        <w:wordWrap/>
        <w:overflowPunct/>
        <w:topLinePunct/>
        <w:autoSpaceDE/>
        <w:autoSpaceDN/>
        <w:bidi w:val="0"/>
        <w:adjustRightInd/>
        <w:snapToGrid w:val="0"/>
        <w:spacing w:line="440" w:lineRule="exact"/>
        <w:textAlignment w:val="auto"/>
        <w:rPr>
          <w:rStyle w:val="9"/>
          <w:rFonts w:hint="eastAsia" w:ascii="宋体" w:hAnsi="宋体" w:eastAsia="宋体" w:cs="宋体"/>
          <w:sz w:val="21"/>
          <w:szCs w:val="21"/>
          <w:vertAlign w:val="baseline"/>
          <w:lang w:eastAsia="zh-CN"/>
        </w:rPr>
      </w:pPr>
      <w:r>
        <w:rPr>
          <w:rStyle w:val="9"/>
          <w:rFonts w:hint="eastAsia" w:ascii="宋体" w:hAnsi="宋体" w:eastAsia="宋体" w:cs="宋体"/>
          <w:sz w:val="28"/>
          <w:szCs w:val="28"/>
        </w:rPr>
        <w:footnoteRef/>
      </w:r>
      <w:r>
        <w:rPr>
          <w:rStyle w:val="9"/>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9"/>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进">
    <w15:presenceInfo w15:providerId="None" w15:userId="王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34AD4"/>
    <w:rsid w:val="019A12F8"/>
    <w:rsid w:val="04772F66"/>
    <w:rsid w:val="051D1282"/>
    <w:rsid w:val="06A53306"/>
    <w:rsid w:val="07A2201B"/>
    <w:rsid w:val="0E0B26AB"/>
    <w:rsid w:val="0F261E72"/>
    <w:rsid w:val="0FCB7EAA"/>
    <w:rsid w:val="138D7161"/>
    <w:rsid w:val="14860EFB"/>
    <w:rsid w:val="1E021B0A"/>
    <w:rsid w:val="21E5488D"/>
    <w:rsid w:val="23B36919"/>
    <w:rsid w:val="23FE7C7D"/>
    <w:rsid w:val="2E9B0932"/>
    <w:rsid w:val="3057388A"/>
    <w:rsid w:val="33190AF3"/>
    <w:rsid w:val="358074F8"/>
    <w:rsid w:val="36860F09"/>
    <w:rsid w:val="3B8F06E5"/>
    <w:rsid w:val="416A681F"/>
    <w:rsid w:val="43954822"/>
    <w:rsid w:val="45D62981"/>
    <w:rsid w:val="466E2BC1"/>
    <w:rsid w:val="4A443336"/>
    <w:rsid w:val="4E1F5212"/>
    <w:rsid w:val="4F5F191E"/>
    <w:rsid w:val="55CD735B"/>
    <w:rsid w:val="60132B85"/>
    <w:rsid w:val="620D6E21"/>
    <w:rsid w:val="65B37CFC"/>
    <w:rsid w:val="66315A6D"/>
    <w:rsid w:val="6F3D71A1"/>
    <w:rsid w:val="752F6F0C"/>
    <w:rsid w:val="77507920"/>
    <w:rsid w:val="78955CBB"/>
    <w:rsid w:val="795E1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note text"/>
    <w:basedOn w:val="1"/>
    <w:qFormat/>
    <w:uiPriority w:val="0"/>
    <w:pPr>
      <w:snapToGrid w:val="0"/>
      <w:jc w:val="left"/>
    </w:pPr>
    <w:rPr>
      <w:sz w:val="18"/>
    </w:rPr>
  </w:style>
  <w:style w:type="paragraph" w:styleId="6">
    <w:name w:val="Normal (Web)"/>
    <w:basedOn w:val="1"/>
    <w:unhideWhenUsed/>
    <w:qFormat/>
    <w:uiPriority w:val="99"/>
    <w:pPr>
      <w:widowControl/>
      <w:topLinePunct w:val="0"/>
      <w:spacing w:before="100" w:beforeAutospacing="1" w:after="100" w:afterAutospacing="1"/>
      <w:jc w:val="left"/>
    </w:pPr>
    <w:rPr>
      <w:rFonts w:ascii="宋体" w:hAnsi="宋体" w:cs="宋体"/>
      <w:kern w:val="0"/>
    </w:rPr>
  </w:style>
  <w:style w:type="character" w:styleId="9">
    <w:name w:val="footnote reference"/>
    <w:basedOn w:val="8"/>
    <w:qFormat/>
    <w:uiPriority w:val="0"/>
    <w:rPr>
      <w:rFonts w:ascii="仿宋_GB2312" w:hAnsi="仿宋"/>
      <w:bCs/>
      <w:color w:val="000000"/>
      <w:szCs w:val="28"/>
      <w:vertAlign w:val="superscript"/>
    </w:rPr>
  </w:style>
  <w:style w:type="paragraph" w:customStyle="1" w:styleId="10">
    <w:name w:val="正文首行缩进 21"/>
    <w:basedOn w:val="11"/>
    <w:qFormat/>
    <w:uiPriority w:val="0"/>
    <w:pPr>
      <w:widowControl/>
      <w:ind w:firstLine="420"/>
    </w:pPr>
    <w:rPr>
      <w:szCs w:val="20"/>
    </w:rPr>
  </w:style>
  <w:style w:type="paragraph" w:customStyle="1" w:styleId="11">
    <w:name w:val="正文文本缩进1"/>
    <w:basedOn w:val="1"/>
    <w:qFormat/>
    <w:uiPriority w:val="0"/>
    <w:pPr>
      <w:spacing w:line="500" w:lineRule="exact"/>
      <w:ind w:firstLine="880"/>
    </w:pPr>
    <w:rPr>
      <w:szCs w:val="22"/>
    </w:rPr>
  </w:style>
  <w:style w:type="paragraph" w:styleId="12">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12</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2025-06-30T07:14:00Z</dcterms:created>
  <dc:creator>cib</dc:creator>
  <cp:lastModifiedBy>王进</cp:lastModifiedBy>
  <dcterms:modified xsi:type="dcterms:W3CDTF">2025-06-30T10:11:38Z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40BE52EA5FD74CD0B8EF078176BC32C2</vt:lpwstr>
  </property>
</Properties>
</file>