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88" w:afterLines="60" w:line="579" w:lineRule="exact"/>
        <w:jc w:val="center"/>
        <w:textAlignment w:val="auto"/>
        <w:outlineLvl w:val="0"/>
        <w:rPr>
          <w:rFonts w:hint="eastAsia" w:ascii="宋体" w:hAnsi="宋体" w:eastAsia="宋体" w:cs="宋体"/>
          <w:b/>
          <w:sz w:val="36"/>
          <w:szCs w:val="36"/>
          <w:lang w:val="en-US" w:eastAsia="zh-CN"/>
          <w:rPrChange w:id="0" w:author="王进" w:date="2025-06-30T18:03:50Z">
            <w:rPr>
              <w:rFonts w:hint="eastAsia" w:ascii="黑体" w:hAnsi="黑体" w:eastAsia="黑体" w:cs="黑体"/>
              <w:b/>
              <w:sz w:val="44"/>
              <w:szCs w:val="44"/>
              <w:lang w:val="en-US" w:eastAsia="zh-CN"/>
            </w:rPr>
          </w:rPrChange>
        </w:rPr>
      </w:pPr>
      <w:r>
        <w:rPr>
          <w:rFonts w:hint="eastAsia" w:ascii="宋体" w:hAnsi="宋体" w:eastAsia="宋体" w:cs="宋体"/>
          <w:b/>
          <w:sz w:val="36"/>
          <w:szCs w:val="36"/>
          <w:lang w:val="en-US" w:eastAsia="zh-CN"/>
          <w:rPrChange w:id="1" w:author="王进" w:date="2025-06-30T18:03:50Z">
            <w:rPr>
              <w:rFonts w:hint="eastAsia" w:ascii="黑体" w:hAnsi="黑体" w:eastAsia="黑体" w:cs="黑体"/>
              <w:b/>
              <w:sz w:val="44"/>
              <w:szCs w:val="44"/>
              <w:lang w:val="en-US" w:eastAsia="zh-CN"/>
            </w:rPr>
          </w:rPrChange>
        </w:rPr>
        <w:t>兴业银行</w:t>
      </w:r>
      <w:ins w:id="2" w:author="王进" w:date="2025-06-30T18:03:39Z">
        <w:r>
          <w:rPr>
            <w:rFonts w:hint="eastAsia" w:ascii="宋体" w:hAnsi="宋体" w:eastAsia="宋体" w:cs="宋体"/>
            <w:b/>
            <w:sz w:val="36"/>
            <w:szCs w:val="36"/>
            <w:lang w:val="en-US" w:eastAsia="zh-CN"/>
            <w:rPrChange w:id="3" w:author="王进" w:date="2025-06-30T18:03:50Z">
              <w:rPr>
                <w:rFonts w:hint="eastAsia" w:ascii="黑体" w:hAnsi="黑体" w:eastAsia="黑体" w:cs="黑体"/>
                <w:b/>
                <w:sz w:val="44"/>
                <w:szCs w:val="44"/>
                <w:lang w:val="en-US" w:eastAsia="zh-CN"/>
              </w:rPr>
            </w:rPrChange>
          </w:rPr>
          <w:t>长沙</w:t>
        </w:r>
      </w:ins>
      <w:ins w:id="4" w:author="王进" w:date="2025-06-30T18:03:40Z">
        <w:r>
          <w:rPr>
            <w:rFonts w:hint="eastAsia" w:ascii="宋体" w:hAnsi="宋体" w:eastAsia="宋体" w:cs="宋体"/>
            <w:b/>
            <w:sz w:val="36"/>
            <w:szCs w:val="36"/>
            <w:lang w:val="en-US" w:eastAsia="zh-CN"/>
            <w:rPrChange w:id="5" w:author="王进" w:date="2025-06-30T18:03:50Z">
              <w:rPr>
                <w:rFonts w:hint="eastAsia" w:ascii="黑体" w:hAnsi="黑体" w:eastAsia="黑体" w:cs="黑体"/>
                <w:b/>
                <w:sz w:val="44"/>
                <w:szCs w:val="44"/>
                <w:lang w:val="en-US" w:eastAsia="zh-CN"/>
              </w:rPr>
            </w:rPrChange>
          </w:rPr>
          <w:t>分</w:t>
        </w:r>
      </w:ins>
      <w:ins w:id="6" w:author="王进" w:date="2025-06-30T18:03:41Z">
        <w:r>
          <w:rPr>
            <w:rFonts w:hint="eastAsia" w:ascii="宋体" w:hAnsi="宋体" w:eastAsia="宋体" w:cs="宋体"/>
            <w:b/>
            <w:sz w:val="36"/>
            <w:szCs w:val="36"/>
            <w:lang w:val="en-US" w:eastAsia="zh-CN"/>
            <w:rPrChange w:id="7" w:author="王进" w:date="2025-06-30T18:03:50Z">
              <w:rPr>
                <w:rFonts w:hint="eastAsia" w:ascii="黑体" w:hAnsi="黑体" w:eastAsia="黑体" w:cs="黑体"/>
                <w:b/>
                <w:sz w:val="44"/>
                <w:szCs w:val="44"/>
                <w:lang w:val="en-US" w:eastAsia="zh-CN"/>
              </w:rPr>
            </w:rPrChange>
          </w:rPr>
          <w:t>行</w:t>
        </w:r>
      </w:ins>
      <w:r>
        <w:rPr>
          <w:rFonts w:hint="eastAsia" w:ascii="宋体" w:hAnsi="宋体" w:eastAsia="宋体" w:cs="宋体"/>
          <w:b/>
          <w:sz w:val="36"/>
          <w:szCs w:val="36"/>
          <w:lang w:val="en-US" w:eastAsia="zh-CN"/>
          <w:rPrChange w:id="8" w:author="王进" w:date="2025-06-30T18:03:50Z">
            <w:rPr>
              <w:rFonts w:hint="eastAsia" w:ascii="黑体" w:hAnsi="黑体" w:eastAsia="黑体" w:cs="黑体"/>
              <w:b/>
              <w:sz w:val="44"/>
              <w:szCs w:val="44"/>
              <w:lang w:val="en-US" w:eastAsia="zh-CN"/>
            </w:rPr>
          </w:rPrChange>
        </w:rPr>
        <w:t>关于长沙芙蓉同发支行新址（沙湾路支行）装修及配套</w:t>
      </w:r>
      <w:del w:id="9" w:author="王进" w:date="2025-06-30T17:15:51Z">
        <w:r>
          <w:rPr>
            <w:rFonts w:hint="eastAsia" w:ascii="宋体" w:hAnsi="宋体" w:eastAsia="宋体" w:cs="宋体"/>
            <w:b/>
            <w:sz w:val="36"/>
            <w:szCs w:val="36"/>
            <w:lang w:val="en-US" w:eastAsia="zh-CN"/>
            <w:rPrChange w:id="10" w:author="王进" w:date="2025-06-30T18:03:50Z">
              <w:rPr>
                <w:rFonts w:hint="default" w:ascii="黑体" w:hAnsi="黑体" w:eastAsia="黑体" w:cs="黑体"/>
                <w:b/>
                <w:sz w:val="44"/>
                <w:szCs w:val="44"/>
                <w:lang w:val="en-US" w:eastAsia="zh-CN"/>
              </w:rPr>
            </w:rPrChange>
          </w:rPr>
          <w:delText>项目</w:delText>
        </w:r>
      </w:del>
      <w:ins w:id="11" w:author="王进" w:date="2025-06-30T17:15:58Z">
        <w:r>
          <w:rPr>
            <w:rFonts w:hint="eastAsia" w:ascii="宋体" w:hAnsi="宋体" w:eastAsia="宋体" w:cs="宋体"/>
            <w:b/>
            <w:sz w:val="36"/>
            <w:szCs w:val="36"/>
            <w:lang w:val="en-US" w:eastAsia="zh-CN"/>
            <w:rPrChange w:id="12" w:author="王进" w:date="2025-06-30T18:03:50Z">
              <w:rPr>
                <w:rFonts w:hint="eastAsia" w:ascii="黑体" w:hAnsi="黑体" w:eastAsia="黑体" w:cs="黑体"/>
                <w:b/>
                <w:sz w:val="44"/>
                <w:szCs w:val="44"/>
                <w:lang w:val="en-US" w:eastAsia="zh-CN"/>
              </w:rPr>
            </w:rPrChange>
          </w:rPr>
          <w:t>工程</w:t>
        </w:r>
      </w:ins>
      <w:r>
        <w:rPr>
          <w:rFonts w:hint="eastAsia" w:ascii="宋体" w:hAnsi="宋体" w:eastAsia="宋体" w:cs="宋体"/>
          <w:b/>
          <w:sz w:val="36"/>
          <w:szCs w:val="36"/>
          <w:lang w:val="en-US" w:eastAsia="zh-CN"/>
          <w:rPrChange w:id="13" w:author="王进" w:date="2025-06-30T18:03:50Z">
            <w:rPr>
              <w:rFonts w:hint="eastAsia" w:ascii="黑体" w:hAnsi="黑体" w:eastAsia="黑体" w:cs="黑体"/>
              <w:b/>
              <w:sz w:val="44"/>
              <w:szCs w:val="44"/>
              <w:lang w:val="en-US" w:eastAsia="zh-CN"/>
            </w:rPr>
          </w:rPrChange>
        </w:rPr>
        <w:t>供应商征集公告</w:t>
      </w:r>
    </w:p>
    <w:p>
      <w:pPr>
        <w:keepNext w:val="0"/>
        <w:keepLines w:val="0"/>
        <w:pageBreakBefore w:val="0"/>
        <w:widowControl w:val="0"/>
        <w:suppressLineNumbers w:val="0"/>
        <w:kinsoku/>
        <w:wordWrap/>
        <w:overflowPunct/>
        <w:topLinePunct/>
        <w:autoSpaceDE w:val="0"/>
        <w:autoSpaceDN w:val="0"/>
        <w:bidi w:val="0"/>
        <w:adjustRightInd w:val="0"/>
        <w:snapToGrid/>
        <w:spacing w:before="0" w:beforeAutospacing="0" w:after="0" w:afterAutospacing="0" w:line="360" w:lineRule="auto"/>
        <w:ind w:left="0" w:right="0" w:firstLine="640" w:firstLineChars="200"/>
        <w:jc w:val="both"/>
        <w:textAlignment w:val="auto"/>
        <w:rPr>
          <w:rFonts w:hint="eastAsia" w:ascii="仿宋" w:hAnsi="仿宋" w:eastAsia="仿宋" w:cs="仿宋"/>
          <w:i w:val="0"/>
          <w:iCs w:val="0"/>
          <w:caps w:val="0"/>
          <w:spacing w:val="0"/>
          <w:kern w:val="0"/>
          <w:sz w:val="32"/>
          <w:szCs w:val="32"/>
          <w:shd w:val="clear" w:color="auto" w:fill="auto"/>
          <w:lang w:bidi="ar"/>
        </w:rPr>
      </w:pPr>
    </w:p>
    <w:p>
      <w:pPr>
        <w:keepNext w:val="0"/>
        <w:keepLines w:val="0"/>
        <w:pageBreakBefore w:val="0"/>
        <w:widowControl w:val="0"/>
        <w:suppressLineNumbers w:val="0"/>
        <w:kinsoku/>
        <w:wordWrap/>
        <w:overflowPunct/>
        <w:topLinePunct/>
        <w:autoSpaceDE w:val="0"/>
        <w:autoSpaceDN w:val="0"/>
        <w:bidi w:val="0"/>
        <w:adjustRightInd w:val="0"/>
        <w:snapToGrid/>
        <w:spacing w:before="0" w:beforeAutospacing="0" w:after="0" w:afterAutospacing="0" w:line="360" w:lineRule="auto"/>
        <w:ind w:left="0" w:right="0" w:firstLine="640" w:firstLineChars="200"/>
        <w:jc w:val="both"/>
        <w:textAlignment w:val="auto"/>
        <w:rPr>
          <w:rFonts w:hint="eastAsia" w:ascii="仿宋" w:hAnsi="仿宋" w:eastAsia="仿宋" w:cs="仿宋"/>
          <w:i w:val="0"/>
          <w:iCs w:val="0"/>
          <w:caps w:val="0"/>
          <w:spacing w:val="0"/>
          <w:kern w:val="0"/>
          <w:sz w:val="32"/>
          <w:szCs w:val="32"/>
          <w:shd w:val="clear" w:color="auto" w:fill="auto"/>
          <w:lang w:bidi="ar"/>
        </w:rPr>
      </w:pPr>
      <w:r>
        <w:rPr>
          <w:rFonts w:hint="eastAsia" w:ascii="仿宋" w:hAnsi="仿宋" w:eastAsia="仿宋" w:cs="仿宋"/>
          <w:i w:val="0"/>
          <w:iCs w:val="0"/>
          <w:caps w:val="0"/>
          <w:spacing w:val="0"/>
          <w:kern w:val="0"/>
          <w:sz w:val="32"/>
          <w:szCs w:val="32"/>
          <w:shd w:val="clear" w:color="auto" w:fill="auto"/>
          <w:lang w:bidi="ar"/>
        </w:rPr>
        <w:t>根据我行</w:t>
      </w:r>
      <w:r>
        <w:rPr>
          <w:rFonts w:hint="eastAsia" w:ascii="仿宋" w:hAnsi="仿宋" w:eastAsia="仿宋" w:cs="仿宋"/>
          <w:i w:val="0"/>
          <w:iCs w:val="0"/>
          <w:caps w:val="0"/>
          <w:spacing w:val="0"/>
          <w:kern w:val="0"/>
          <w:sz w:val="32"/>
          <w:szCs w:val="32"/>
          <w:shd w:val="clear" w:color="auto" w:fill="auto"/>
          <w:lang w:val="en-US" w:eastAsia="zh-CN" w:bidi="ar"/>
        </w:rPr>
        <w:t>网点建设</w:t>
      </w:r>
      <w:r>
        <w:rPr>
          <w:rFonts w:hint="eastAsia" w:ascii="仿宋" w:hAnsi="仿宋" w:eastAsia="仿宋" w:cs="仿宋"/>
          <w:i w:val="0"/>
          <w:iCs w:val="0"/>
          <w:caps w:val="0"/>
          <w:spacing w:val="0"/>
          <w:kern w:val="0"/>
          <w:sz w:val="32"/>
          <w:szCs w:val="32"/>
          <w:shd w:val="clear" w:color="auto" w:fill="auto"/>
          <w:lang w:bidi="ar"/>
        </w:rPr>
        <w:t>工作需要，现公开对</w:t>
      </w:r>
      <w:r>
        <w:rPr>
          <w:rFonts w:hint="eastAsia" w:ascii="仿宋" w:hAnsi="仿宋" w:eastAsia="仿宋" w:cs="仿宋"/>
          <w:i w:val="0"/>
          <w:iCs w:val="0"/>
          <w:caps w:val="0"/>
          <w:spacing w:val="0"/>
          <w:kern w:val="0"/>
          <w:sz w:val="32"/>
          <w:szCs w:val="32"/>
          <w:shd w:val="clear" w:color="auto" w:fill="auto"/>
          <w:lang w:val="en-US" w:eastAsia="zh-CN" w:bidi="ar"/>
        </w:rPr>
        <w:t>兴业银行长沙芙蓉同发支行新址（沙湾路支行）装修及配套</w:t>
      </w:r>
      <w:del w:id="14" w:author="王进" w:date="2025-06-30T18:21:33Z">
        <w:r>
          <w:rPr>
            <w:rFonts w:hint="default" w:ascii="仿宋" w:hAnsi="仿宋" w:eastAsia="仿宋" w:cs="仿宋"/>
            <w:i w:val="0"/>
            <w:iCs w:val="0"/>
            <w:caps w:val="0"/>
            <w:spacing w:val="0"/>
            <w:kern w:val="0"/>
            <w:sz w:val="32"/>
            <w:szCs w:val="32"/>
            <w:shd w:val="clear" w:color="auto" w:fill="auto"/>
            <w:lang w:val="en-US" w:bidi="ar"/>
          </w:rPr>
          <w:delText>项目</w:delText>
        </w:r>
      </w:del>
      <w:ins w:id="15" w:author="王进" w:date="2025-06-30T18:21:35Z">
        <w:r>
          <w:rPr>
            <w:rFonts w:hint="eastAsia" w:ascii="仿宋" w:hAnsi="仿宋" w:eastAsia="仿宋" w:cs="仿宋"/>
            <w:i w:val="0"/>
            <w:iCs w:val="0"/>
            <w:caps w:val="0"/>
            <w:spacing w:val="0"/>
            <w:kern w:val="0"/>
            <w:sz w:val="32"/>
            <w:szCs w:val="32"/>
            <w:shd w:val="clear" w:color="auto" w:fill="auto"/>
            <w:lang w:val="en-US" w:eastAsia="zh-CN" w:bidi="ar"/>
          </w:rPr>
          <w:t>工程</w:t>
        </w:r>
      </w:ins>
      <w:r>
        <w:rPr>
          <w:rFonts w:hint="eastAsia" w:ascii="仿宋" w:hAnsi="仿宋" w:eastAsia="仿宋" w:cs="仿宋"/>
          <w:i w:val="0"/>
          <w:iCs w:val="0"/>
          <w:caps w:val="0"/>
          <w:spacing w:val="0"/>
          <w:kern w:val="0"/>
          <w:sz w:val="32"/>
          <w:szCs w:val="32"/>
          <w:shd w:val="clear" w:color="auto" w:fill="auto"/>
          <w:lang w:bidi="ar"/>
        </w:rPr>
        <w:t>进行供应商征集，有关事宜公告如下：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采购需求及资格要求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jc w:val="left"/>
        <w:textAlignment w:val="auto"/>
        <w:outlineLvl w:val="1"/>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val="en-US" w:eastAsia="zh-CN"/>
        </w:rPr>
        <w:t>1.1</w:t>
      </w:r>
      <w:r>
        <w:rPr>
          <w:rFonts w:hint="eastAsia" w:ascii="楷体" w:hAnsi="楷体" w:eastAsia="楷体" w:cs="楷体"/>
          <w:b/>
          <w:bCs/>
          <w:sz w:val="32"/>
          <w:szCs w:val="32"/>
          <w:highlight w:val="none"/>
        </w:rPr>
        <w:t>采购需求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1.1.1采购</w:t>
      </w:r>
      <w:r>
        <w:rPr>
          <w:rFonts w:hint="eastAsia" w:ascii="仿宋" w:hAnsi="仿宋" w:eastAsia="仿宋" w:cs="仿宋"/>
          <w:sz w:val="32"/>
          <w:szCs w:val="32"/>
        </w:rPr>
        <w:t>工程</w:t>
      </w:r>
      <w:r>
        <w:rPr>
          <w:rFonts w:hint="eastAsia" w:ascii="仿宋" w:hAnsi="仿宋" w:eastAsia="仿宋" w:cs="仿宋"/>
          <w:sz w:val="32"/>
          <w:szCs w:val="32"/>
          <w:lang w:val="en-US" w:eastAsia="zh-CN"/>
        </w:rPr>
        <w:t>项目</w:t>
      </w:r>
      <w:r>
        <w:rPr>
          <w:rFonts w:hint="eastAsia" w:ascii="仿宋" w:hAnsi="仿宋" w:eastAsia="仿宋" w:cs="仿宋"/>
          <w:sz w:val="32"/>
          <w:szCs w:val="32"/>
        </w:rPr>
        <w:t>名称：</w:t>
      </w:r>
      <w:r>
        <w:rPr>
          <w:rFonts w:hint="eastAsia" w:ascii="仿宋" w:hAnsi="仿宋" w:eastAsia="仿宋" w:cs="仿宋"/>
          <w:sz w:val="32"/>
          <w:szCs w:val="32"/>
          <w:lang w:val="en-US" w:eastAsia="zh-CN"/>
        </w:rPr>
        <w:t>兴业银行长沙芙蓉同发支行新址（沙湾路支行）装修及配套</w:t>
      </w:r>
      <w:del w:id="16" w:author="王进" w:date="2025-06-30T17:16:13Z">
        <w:r>
          <w:rPr>
            <w:rFonts w:hint="default" w:ascii="仿宋" w:hAnsi="仿宋" w:eastAsia="仿宋" w:cs="仿宋"/>
            <w:sz w:val="32"/>
            <w:szCs w:val="32"/>
            <w:lang w:val="en-US" w:eastAsia="zh-CN"/>
          </w:rPr>
          <w:delText>项目</w:delText>
        </w:r>
      </w:del>
      <w:ins w:id="17" w:author="王进" w:date="2025-06-30T17:16:14Z">
        <w:r>
          <w:rPr>
            <w:rFonts w:hint="eastAsia" w:ascii="仿宋" w:hAnsi="仿宋" w:eastAsia="仿宋" w:cs="仿宋"/>
            <w:sz w:val="32"/>
            <w:szCs w:val="32"/>
            <w:lang w:val="en-US" w:eastAsia="zh-CN"/>
          </w:rPr>
          <w:t>工程</w:t>
        </w:r>
      </w:ins>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color w:val="auto"/>
          <w:sz w:val="32"/>
          <w:szCs w:val="32"/>
          <w:highlight w:val="none"/>
        </w:rPr>
      </w:pPr>
      <w:r>
        <w:rPr>
          <w:rFonts w:hint="eastAsia" w:ascii="仿宋" w:hAnsi="仿宋" w:eastAsia="仿宋" w:cs="仿宋"/>
          <w:sz w:val="32"/>
          <w:szCs w:val="32"/>
          <w:lang w:val="en-US" w:eastAsia="zh-CN"/>
        </w:rPr>
        <w:t>1.1.2</w:t>
      </w:r>
      <w:r>
        <w:rPr>
          <w:rFonts w:hint="eastAsia" w:ascii="仿宋" w:hAnsi="仿宋" w:eastAsia="仿宋" w:cs="仿宋"/>
          <w:sz w:val="32"/>
          <w:szCs w:val="32"/>
        </w:rPr>
        <w:t>建设地点：</w:t>
      </w:r>
      <w:r>
        <w:rPr>
          <w:rFonts w:hint="eastAsia" w:ascii="仿宋" w:hAnsi="仿宋" w:eastAsia="仿宋" w:cs="仿宋"/>
          <w:color w:val="auto"/>
          <w:sz w:val="32"/>
          <w:szCs w:val="32"/>
          <w:highlight w:val="none"/>
          <w:lang w:val="en-US" w:eastAsia="zh-CN"/>
        </w:rPr>
        <w:t>长沙市雨花区沙湾路666号运达中央广场商业三期103、104</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1.1.3</w:t>
      </w:r>
      <w:r>
        <w:rPr>
          <w:rFonts w:hint="eastAsia" w:ascii="仿宋" w:hAnsi="仿宋" w:eastAsia="仿宋" w:cs="仿宋"/>
          <w:sz w:val="32"/>
          <w:szCs w:val="32"/>
        </w:rPr>
        <w:t>工程范围：</w:t>
      </w:r>
      <w:r>
        <w:rPr>
          <w:rFonts w:hint="eastAsia" w:ascii="仿宋" w:hAnsi="仿宋" w:eastAsia="仿宋" w:cs="仿宋"/>
          <w:sz w:val="32"/>
          <w:szCs w:val="32"/>
          <w:lang w:val="en-US" w:eastAsia="zh-CN"/>
        </w:rPr>
        <w:t>兴业银行长沙芙蓉同发支行新址（沙湾路支行）</w:t>
      </w:r>
      <w:r>
        <w:rPr>
          <w:rFonts w:hint="eastAsia" w:ascii="仿宋" w:hAnsi="仿宋" w:eastAsia="仿宋" w:cs="仿宋"/>
          <w:sz w:val="32"/>
          <w:szCs w:val="32"/>
        </w:rPr>
        <w:t>营业大厅及办公用房的装</w:t>
      </w:r>
      <w:r>
        <w:rPr>
          <w:rFonts w:hint="eastAsia" w:ascii="仿宋" w:hAnsi="仿宋" w:eastAsia="仿宋" w:cs="仿宋"/>
          <w:sz w:val="32"/>
          <w:szCs w:val="32"/>
          <w:lang w:eastAsia="zh-CN"/>
        </w:rPr>
        <w:t>修</w:t>
      </w:r>
      <w:r>
        <w:rPr>
          <w:rFonts w:hint="eastAsia" w:ascii="仿宋" w:hAnsi="仿宋" w:eastAsia="仿宋" w:cs="仿宋"/>
          <w:sz w:val="32"/>
          <w:szCs w:val="32"/>
        </w:rPr>
        <w:t>工程、</w:t>
      </w:r>
      <w:r>
        <w:rPr>
          <w:rFonts w:hint="eastAsia" w:ascii="仿宋" w:hAnsi="仿宋" w:eastAsia="仿宋" w:cs="仿宋"/>
          <w:sz w:val="32"/>
          <w:szCs w:val="32"/>
          <w:lang w:val="en-US" w:eastAsia="zh-CN"/>
        </w:rPr>
        <w:t>通风空调工程（含排烟系统）、</w:t>
      </w:r>
      <w:r>
        <w:rPr>
          <w:rFonts w:hint="eastAsia" w:ascii="仿宋" w:hAnsi="仿宋" w:eastAsia="仿宋" w:cs="仿宋"/>
          <w:sz w:val="32"/>
          <w:szCs w:val="32"/>
        </w:rPr>
        <w:t>消防改造工程、</w:t>
      </w:r>
      <w:r>
        <w:rPr>
          <w:rFonts w:hint="eastAsia" w:ascii="仿宋" w:hAnsi="仿宋" w:eastAsia="仿宋" w:cs="仿宋"/>
          <w:sz w:val="32"/>
          <w:szCs w:val="32"/>
          <w:lang w:val="en-US" w:eastAsia="zh-CN"/>
        </w:rPr>
        <w:t>安防工程（含报警监控、门禁系统）、综合布线工程（含弱电）</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lang w:val="en-US" w:eastAsia="zh-CN"/>
        </w:rPr>
        <w:t>1.1.4</w:t>
      </w:r>
      <w:r>
        <w:rPr>
          <w:rFonts w:hint="eastAsia" w:ascii="仿宋" w:hAnsi="仿宋" w:eastAsia="仿宋" w:cs="仿宋"/>
          <w:sz w:val="32"/>
          <w:szCs w:val="32"/>
        </w:rPr>
        <w:t>建设规模：</w:t>
      </w:r>
      <w:bookmarkStart w:id="0" w:name="_GoBack"/>
      <w:bookmarkEnd w:id="0"/>
      <w:r>
        <w:rPr>
          <w:rFonts w:hint="eastAsia" w:ascii="仿宋" w:hAnsi="仿宋" w:eastAsia="仿宋" w:cs="仿宋"/>
          <w:sz w:val="32"/>
          <w:szCs w:val="32"/>
        </w:rPr>
        <w:t>建筑面积</w:t>
      </w:r>
      <w:ins w:id="18" w:author="王进" w:date="2025-06-30T17:16:28Z">
        <w:r>
          <w:rPr>
            <w:rFonts w:hint="eastAsia" w:ascii="仿宋" w:hAnsi="仿宋" w:eastAsia="仿宋" w:cs="仿宋"/>
            <w:sz w:val="32"/>
            <w:szCs w:val="32"/>
            <w:lang w:val="en-US" w:eastAsia="zh-CN"/>
          </w:rPr>
          <w:t>约</w:t>
        </w:r>
      </w:ins>
      <w:r>
        <w:rPr>
          <w:rFonts w:hint="eastAsia" w:ascii="仿宋" w:hAnsi="仿宋" w:eastAsia="仿宋" w:cs="仿宋"/>
          <w:kern w:val="0"/>
          <w:sz w:val="32"/>
          <w:szCs w:val="32"/>
          <w:lang w:val="en-US" w:eastAsia="zh-CN" w:bidi="ar"/>
        </w:rPr>
        <w:t>800</w:t>
      </w:r>
      <w:r>
        <w:rPr>
          <w:rFonts w:hint="eastAsia" w:ascii="仿宋" w:hAnsi="仿宋" w:eastAsia="仿宋" w:cs="仿宋"/>
          <w:sz w:val="32"/>
          <w:szCs w:val="32"/>
        </w:rPr>
        <w:t>平方米，使用面积约</w:t>
      </w:r>
      <w:r>
        <w:rPr>
          <w:rFonts w:hint="eastAsia" w:ascii="仿宋" w:hAnsi="仿宋" w:eastAsia="仿宋" w:cs="仿宋"/>
          <w:kern w:val="0"/>
          <w:sz w:val="32"/>
          <w:szCs w:val="32"/>
          <w:lang w:val="en-US" w:eastAsia="zh-CN" w:bidi="ar"/>
        </w:rPr>
        <w:t>536</w:t>
      </w:r>
      <w:r>
        <w:rPr>
          <w:rFonts w:hint="eastAsia" w:ascii="仿宋" w:hAnsi="仿宋" w:eastAsia="仿宋" w:cs="仿宋"/>
          <w:sz w:val="32"/>
          <w:szCs w:val="32"/>
        </w:rPr>
        <w:t>平方米</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3" w:firstLineChars="200"/>
        <w:textAlignment w:val="auto"/>
        <w:outlineLvl w:val="1"/>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val="en-US" w:eastAsia="zh-CN"/>
        </w:rPr>
        <w:t xml:space="preserve">1.2 </w:t>
      </w:r>
      <w:r>
        <w:rPr>
          <w:rFonts w:hint="eastAsia" w:ascii="楷体" w:hAnsi="楷体" w:eastAsia="楷体" w:cs="楷体"/>
          <w:b/>
          <w:bCs/>
          <w:sz w:val="32"/>
          <w:szCs w:val="32"/>
          <w:highlight w:val="none"/>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1.2.1 </w:t>
      </w:r>
      <w:r>
        <w:rPr>
          <w:rFonts w:hint="eastAsia" w:ascii="仿宋" w:hAnsi="仿宋" w:eastAsia="仿宋" w:cs="仿宋"/>
          <w:sz w:val="32"/>
          <w:szCs w:val="32"/>
        </w:rPr>
        <w:t>投标依据与基本要求：</w:t>
      </w:r>
      <w:r>
        <w:rPr>
          <w:rFonts w:hint="eastAsia" w:ascii="仿宋" w:hAnsi="仿宋" w:eastAsia="仿宋" w:cs="仿宋"/>
          <w:sz w:val="32"/>
          <w:szCs w:val="32"/>
          <w:lang w:eastAsia="zh-CN"/>
        </w:rPr>
        <w:t>供应商</w:t>
      </w:r>
      <w:r>
        <w:rPr>
          <w:rFonts w:hint="eastAsia" w:ascii="仿宋" w:hAnsi="仿宋" w:eastAsia="仿宋" w:cs="仿宋"/>
          <w:sz w:val="32"/>
          <w:szCs w:val="32"/>
        </w:rPr>
        <w:t>根据</w:t>
      </w:r>
      <w:r>
        <w:rPr>
          <w:rFonts w:hint="eastAsia" w:ascii="仿宋" w:hAnsi="仿宋" w:eastAsia="仿宋" w:cs="仿宋"/>
          <w:sz w:val="32"/>
          <w:szCs w:val="32"/>
          <w:lang w:eastAsia="zh-CN"/>
        </w:rPr>
        <w:t>我方</w:t>
      </w:r>
      <w:r>
        <w:rPr>
          <w:rFonts w:hint="eastAsia" w:ascii="仿宋" w:hAnsi="仿宋" w:eastAsia="仿宋" w:cs="仿宋"/>
          <w:sz w:val="32"/>
          <w:szCs w:val="32"/>
        </w:rPr>
        <w:t>提供的</w:t>
      </w:r>
      <w:r>
        <w:rPr>
          <w:rFonts w:hint="eastAsia" w:ascii="仿宋" w:hAnsi="仿宋" w:eastAsia="仿宋" w:cs="仿宋"/>
          <w:sz w:val="32"/>
          <w:szCs w:val="32"/>
          <w:lang w:eastAsia="zh-CN"/>
        </w:rPr>
        <w:t>装修</w:t>
      </w:r>
      <w:r>
        <w:rPr>
          <w:rFonts w:hint="eastAsia" w:ascii="仿宋" w:hAnsi="仿宋" w:eastAsia="仿宋" w:cs="仿宋"/>
          <w:sz w:val="32"/>
          <w:szCs w:val="32"/>
        </w:rPr>
        <w:t>工程设计方案及施工图进行投标。</w:t>
      </w:r>
      <w:r>
        <w:rPr>
          <w:rFonts w:hint="eastAsia" w:ascii="仿宋" w:hAnsi="仿宋" w:eastAsia="仿宋" w:cs="仿宋"/>
          <w:sz w:val="32"/>
          <w:szCs w:val="32"/>
          <w:lang w:val="en-US" w:eastAsia="zh-CN"/>
        </w:rPr>
        <w:t>参考我方提供的装修工程施工图、工程量清单编制投标报价，我方提供装修主材备选清单，材料缺项按市场价，安防产品由供应商根据我方建议的品牌规格在市场自行询价。工程设计图纸、工程量清单（参考）不足的部分，由各供应商在征集公告答疑中及时提出，经我方认可后补足，各供应商事先未提出，中标后采购工程项目如产生应有未有的缺项，由供应商承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 xml:space="preserve">1.2.2 </w:t>
      </w:r>
      <w:r>
        <w:rPr>
          <w:rFonts w:hint="eastAsia" w:ascii="仿宋" w:hAnsi="仿宋" w:eastAsia="仿宋" w:cs="仿宋"/>
          <w:sz w:val="32"/>
          <w:szCs w:val="32"/>
        </w:rPr>
        <w:t>工期与质量：</w:t>
      </w:r>
      <w:r>
        <w:rPr>
          <w:rFonts w:hint="eastAsia" w:ascii="仿宋" w:hAnsi="仿宋" w:eastAsia="仿宋" w:cs="仿宋"/>
          <w:sz w:val="32"/>
          <w:szCs w:val="32"/>
          <w:lang w:val="en-US" w:eastAsia="zh-CN"/>
        </w:rPr>
        <w:t>扣除必要的办理施工报建报审时间，</w:t>
      </w:r>
      <w:r>
        <w:rPr>
          <w:rFonts w:hint="eastAsia" w:ascii="仿宋" w:hAnsi="仿宋" w:eastAsia="仿宋" w:cs="仿宋"/>
          <w:sz w:val="32"/>
          <w:szCs w:val="32"/>
        </w:rPr>
        <w:t>建设工期</w:t>
      </w:r>
      <w:r>
        <w:rPr>
          <w:rFonts w:hint="eastAsia" w:ascii="仿宋" w:hAnsi="仿宋" w:eastAsia="仿宋" w:cs="仿宋"/>
          <w:sz w:val="32"/>
          <w:szCs w:val="32"/>
          <w:lang w:val="en-US" w:eastAsia="zh-CN"/>
        </w:rPr>
        <w:t>为70</w:t>
      </w:r>
      <w:r>
        <w:rPr>
          <w:rFonts w:hint="eastAsia" w:ascii="仿宋" w:hAnsi="仿宋" w:eastAsia="仿宋" w:cs="仿宋"/>
          <w:sz w:val="32"/>
          <w:szCs w:val="32"/>
        </w:rPr>
        <w:t>天，工程质量达到省优标准。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1.2.3</w:t>
      </w:r>
      <w:r>
        <w:rPr>
          <w:rFonts w:hint="eastAsia" w:ascii="仿宋" w:hAnsi="仿宋" w:eastAsia="仿宋" w:cs="仿宋"/>
          <w:sz w:val="32"/>
          <w:szCs w:val="32"/>
        </w:rPr>
        <w:t>承包方式：工程采取包工包料形式，实行工程总承包。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1.2.4</w:t>
      </w:r>
      <w:r>
        <w:rPr>
          <w:rFonts w:hint="eastAsia" w:ascii="仿宋" w:hAnsi="仿宋" w:eastAsia="仿宋" w:cs="仿宋"/>
          <w:sz w:val="32"/>
          <w:szCs w:val="32"/>
        </w:rPr>
        <w:t>付款方式：工程采取分期付款，</w:t>
      </w:r>
      <w:ins w:id="19" w:author="王进" w:date="2025-06-30T18:16:44Z">
        <w:r>
          <w:rPr>
            <w:rFonts w:hint="eastAsia" w:ascii="仿宋" w:hAnsi="仿宋" w:eastAsia="仿宋" w:cs="仿宋"/>
            <w:sz w:val="32"/>
            <w:szCs w:val="32"/>
          </w:rPr>
          <w:t>即施工完成50%后付至合同总金额的30%；工程量完成80%后，付至合同总金额的60%；工程量完成100%且工程竣工验收后，付至合同总金额的80%；工程经竣工结算审核后，工程款付至工程结算审核价的97%，余款留作工程质量保证金</w:t>
        </w:r>
      </w:ins>
      <w:ins w:id="20" w:author="王进" w:date="2025-06-30T18:16:47Z">
        <w:r>
          <w:rPr>
            <w:rFonts w:hint="eastAsia" w:ascii="仿宋" w:hAnsi="仿宋" w:eastAsia="仿宋" w:cs="仿宋"/>
            <w:sz w:val="32"/>
            <w:szCs w:val="32"/>
            <w:lang w:eastAsia="zh-CN"/>
          </w:rPr>
          <w:t>。</w:t>
        </w:r>
      </w:ins>
      <w:r>
        <w:rPr>
          <w:rFonts w:hint="eastAsia" w:ascii="仿宋" w:hAnsi="仿宋" w:eastAsia="仿宋" w:cs="仿宋"/>
          <w:sz w:val="32"/>
          <w:szCs w:val="32"/>
          <w:lang w:val="en-US" w:eastAsia="zh-CN"/>
        </w:rPr>
        <w:t>支付上述款项前，供应商应向我方出具符合相应金额且满足法律法规的增值税专用发票。</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3" w:firstLineChars="200"/>
        <w:textAlignment w:val="auto"/>
        <w:outlineLvl w:val="1"/>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val="en-US" w:eastAsia="zh-CN"/>
        </w:rPr>
        <w:t xml:space="preserve">1.3 </w:t>
      </w:r>
      <w:r>
        <w:rPr>
          <w:rFonts w:hint="eastAsia" w:ascii="楷体" w:hAnsi="楷体" w:eastAsia="楷体" w:cs="楷体"/>
          <w:b/>
          <w:bCs/>
          <w:sz w:val="32"/>
          <w:szCs w:val="32"/>
          <w:highlight w:val="none"/>
        </w:rPr>
        <w:t>人员资质要求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rPr>
        <w:t>施工单位必须委派二级</w:t>
      </w:r>
      <w:r>
        <w:rPr>
          <w:rFonts w:hint="eastAsia" w:ascii="仿宋" w:hAnsi="仿宋" w:eastAsia="仿宋" w:cs="仿宋"/>
          <w:sz w:val="32"/>
          <w:szCs w:val="32"/>
          <w:lang w:val="en-US" w:eastAsia="zh-CN"/>
        </w:rPr>
        <w:t>建造师及</w:t>
      </w:r>
      <w:r>
        <w:rPr>
          <w:rFonts w:hint="eastAsia" w:ascii="仿宋" w:hAnsi="仿宋" w:eastAsia="仿宋" w:cs="仿宋"/>
          <w:sz w:val="32"/>
          <w:szCs w:val="32"/>
        </w:rPr>
        <w:t>以上</w:t>
      </w:r>
      <w:r>
        <w:rPr>
          <w:rFonts w:hint="eastAsia" w:ascii="仿宋" w:hAnsi="仿宋" w:eastAsia="仿宋" w:cs="仿宋"/>
          <w:sz w:val="32"/>
          <w:szCs w:val="32"/>
          <w:lang w:val="en-US" w:eastAsia="zh-CN"/>
        </w:rPr>
        <w:t>资质</w:t>
      </w:r>
      <w:r>
        <w:rPr>
          <w:rFonts w:hint="eastAsia" w:ascii="仿宋" w:hAnsi="仿宋" w:eastAsia="仿宋" w:cs="仿宋"/>
          <w:sz w:val="32"/>
          <w:szCs w:val="32"/>
        </w:rPr>
        <w:t>的</w:t>
      </w:r>
      <w:r>
        <w:rPr>
          <w:rFonts w:hint="eastAsia" w:ascii="仿宋" w:hAnsi="仿宋" w:eastAsia="仿宋" w:cs="仿宋"/>
          <w:sz w:val="32"/>
          <w:szCs w:val="32"/>
          <w:lang w:val="en-US" w:eastAsia="zh-CN"/>
        </w:rPr>
        <w:t>专业人员</w:t>
      </w:r>
      <w:r>
        <w:rPr>
          <w:rFonts w:hint="eastAsia" w:ascii="仿宋" w:hAnsi="仿宋" w:eastAsia="仿宋" w:cs="仿宋"/>
          <w:sz w:val="32"/>
          <w:szCs w:val="32"/>
        </w:rPr>
        <w:t>任项目负责人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各相关工种人员齐全</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3" w:firstLineChars="200"/>
        <w:textAlignment w:val="auto"/>
        <w:outlineLvl w:val="1"/>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val="en-US" w:eastAsia="zh-CN"/>
        </w:rPr>
        <w:t xml:space="preserve">1.4 </w:t>
      </w:r>
      <w:r>
        <w:rPr>
          <w:rFonts w:hint="eastAsia" w:ascii="楷体" w:hAnsi="楷体" w:eastAsia="楷体" w:cs="楷体"/>
          <w:b/>
          <w:bCs/>
          <w:sz w:val="32"/>
          <w:szCs w:val="32"/>
          <w:highlight w:val="none"/>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工程经行政主管部门、我方验收合格，两年质保期内免费维修，终身维护，鼓励延长质保期。</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3" w:firstLineChars="200"/>
        <w:textAlignment w:val="auto"/>
        <w:outlineLvl w:val="3"/>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val="en-US" w:eastAsia="zh-CN"/>
        </w:rPr>
        <w:t xml:space="preserve">1.5 </w:t>
      </w:r>
      <w:r>
        <w:rPr>
          <w:rFonts w:hint="eastAsia" w:ascii="楷体" w:hAnsi="楷体" w:eastAsia="楷体" w:cs="楷体"/>
          <w:b/>
          <w:bCs/>
          <w:sz w:val="32"/>
          <w:szCs w:val="32"/>
          <w:highlight w:val="none"/>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both"/>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 xml:space="preserve">1.5.1 </w:t>
      </w:r>
      <w:r>
        <w:rPr>
          <w:rFonts w:hint="eastAsia" w:ascii="仿宋" w:hAnsi="仿宋" w:eastAsia="仿宋" w:cs="仿宋"/>
          <w:bCs/>
          <w:kern w:val="2"/>
          <w:sz w:val="32"/>
          <w:szCs w:val="32"/>
          <w:lang w:val="en-US" w:eastAsia="zh-CN"/>
        </w:rPr>
        <w:t>供应商</w:t>
      </w:r>
      <w:r>
        <w:rPr>
          <w:rFonts w:hint="eastAsia" w:ascii="仿宋" w:hAnsi="仿宋" w:eastAsia="仿宋" w:cs="仿宋"/>
          <w:bCs/>
          <w:kern w:val="2"/>
          <w:sz w:val="32"/>
          <w:szCs w:val="32"/>
        </w:rPr>
        <w:t>须为中华人民共和国境内（不含港澳台）合法注册的独立法人，并具有有效的营业执照，成立时间不少于3（含）年，应具有依法缴纳税收的良好记录，财务状况良好。施工单位的注册资本不低于1000万元，在装修项目当地应设有分支机构或办事处</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both"/>
        <w:textAlignment w:val="auto"/>
        <w:outlineLvl w:val="2"/>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1.5.2 具备两个近三年</w:t>
      </w:r>
      <w:r>
        <w:rPr>
          <w:rFonts w:hint="eastAsia" w:ascii="仿宋" w:hAnsi="仿宋" w:eastAsia="仿宋" w:cs="仿宋"/>
          <w:sz w:val="32"/>
          <w:szCs w:val="32"/>
          <w:highlight w:val="none"/>
        </w:rPr>
        <w:t>与20家国内系统重要性银行</w:t>
      </w:r>
      <w:r>
        <w:rPr>
          <w:rStyle w:val="9"/>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须提供相关案例合同证明材料，以合同签订日期为准）。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both"/>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1.5.3 供应商须</w:t>
      </w:r>
      <w:r>
        <w:rPr>
          <w:rFonts w:hint="eastAsia" w:ascii="仿宋" w:hAnsi="仿宋" w:eastAsia="仿宋" w:cs="仿宋"/>
          <w:bCs/>
          <w:kern w:val="2"/>
          <w:sz w:val="32"/>
          <w:szCs w:val="32"/>
        </w:rPr>
        <w:t>具备中华人民共和国住房和城乡建设部建筑工程施工总承包三级及以上资质</w:t>
      </w:r>
      <w:r>
        <w:rPr>
          <w:rFonts w:hint="eastAsia" w:ascii="仿宋" w:hAnsi="仿宋" w:eastAsia="仿宋" w:cs="仿宋"/>
          <w:bCs/>
          <w:kern w:val="2"/>
          <w:sz w:val="32"/>
          <w:szCs w:val="32"/>
          <w:lang w:eastAsia="zh-CN"/>
        </w:rPr>
        <w:t>、</w:t>
      </w:r>
      <w:r>
        <w:rPr>
          <w:rFonts w:hint="eastAsia" w:ascii="仿宋" w:hAnsi="仿宋" w:eastAsia="仿宋" w:cs="仿宋"/>
          <w:bCs/>
          <w:kern w:val="2"/>
          <w:sz w:val="32"/>
          <w:szCs w:val="32"/>
        </w:rPr>
        <w:t>建筑装饰工程专业承包二级（含）以上资质</w:t>
      </w:r>
      <w:r>
        <w:rPr>
          <w:rFonts w:hint="eastAsia" w:ascii="仿宋" w:hAnsi="仿宋" w:eastAsia="仿宋" w:cs="仿宋"/>
          <w:bCs/>
          <w:kern w:val="2"/>
          <w:sz w:val="32"/>
          <w:szCs w:val="32"/>
          <w:lang w:eastAsia="zh-CN"/>
        </w:rPr>
        <w:t>，</w:t>
      </w:r>
      <w:r>
        <w:rPr>
          <w:rFonts w:hint="eastAsia" w:ascii="仿宋" w:hAnsi="仿宋" w:eastAsia="仿宋" w:cs="仿宋"/>
          <w:bCs/>
          <w:kern w:val="2"/>
          <w:sz w:val="32"/>
          <w:szCs w:val="32"/>
          <w:lang w:val="en-US" w:eastAsia="zh-CN"/>
        </w:rPr>
        <w:t>供应商（含分包商）应满足各子项目对应资质要求</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lang w:val="en-US" w:eastAsia="zh-CN"/>
        </w:rPr>
      </w:pPr>
      <w:r>
        <w:rPr>
          <w:rFonts w:hint="eastAsia" w:ascii="仿宋" w:hAnsi="仿宋" w:eastAsia="仿宋" w:cs="仿宋"/>
          <w:sz w:val="32"/>
          <w:szCs w:val="32"/>
          <w:lang w:val="en-US" w:eastAsia="zh-CN"/>
        </w:rPr>
        <w:t>投标时应将《营业执照》和相关的资质证书等资料原件交由我方查验并交存复印件。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二、报名要求</w:t>
      </w:r>
    </w:p>
    <w:p>
      <w:pPr>
        <w:pStyle w:val="2"/>
        <w:keepNext w:val="0"/>
        <w:keepLines w:val="0"/>
        <w:pageBreakBefore w:val="0"/>
        <w:widowControl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2.1 依法成立，为存续、在营、开业、在册、登记成立等正常企业状态。</w:t>
      </w:r>
    </w:p>
    <w:p>
      <w:pPr>
        <w:pStyle w:val="12"/>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w:t>
      </w:r>
      <w:r>
        <w:rPr>
          <w:rFonts w:hint="eastAsia" w:ascii="仿宋" w:hAnsi="仿宋" w:eastAsia="仿宋" w:cs="仿宋"/>
          <w:sz w:val="32"/>
          <w:szCs w:val="32"/>
          <w:lang w:val="en-US" w:eastAsia="zh-CN"/>
        </w:rPr>
        <w:t>长沙分行辖内机构</w:t>
      </w:r>
      <w:r>
        <w:rPr>
          <w:rFonts w:hint="eastAsia" w:ascii="仿宋" w:hAnsi="仿宋" w:eastAsia="仿宋" w:cs="仿宋"/>
          <w:sz w:val="32"/>
          <w:szCs w:val="32"/>
        </w:rPr>
        <w:t>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 xml:space="preserve">3 </w:t>
      </w:r>
      <w:r>
        <w:rPr>
          <w:rFonts w:hint="eastAsia" w:ascii="仿宋" w:hAnsi="仿宋" w:eastAsia="仿宋" w:cs="仿宋"/>
          <w:sz w:val="32"/>
          <w:szCs w:val="32"/>
          <w:highlight w:val="none"/>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 xml:space="preserve">4 </w:t>
      </w:r>
      <w:r>
        <w:rPr>
          <w:rFonts w:hint="eastAsia" w:ascii="仿宋" w:hAnsi="仿宋" w:eastAsia="仿宋" w:cs="仿宋"/>
          <w:sz w:val="32"/>
          <w:szCs w:val="32"/>
          <w:highlight w:val="none"/>
        </w:rPr>
        <w:t>具有良好的商业</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"javascript:creditChatClick('%E4%BF%A1%E8%AA%89')"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信誉</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和</w:t>
      </w:r>
      <w:r>
        <w:rPr>
          <w:rFonts w:hint="eastAsia" w:ascii="仿宋" w:hAnsi="仿宋" w:eastAsia="仿宋" w:cs="仿宋"/>
          <w:sz w:val="32"/>
          <w:szCs w:val="32"/>
          <w:highlight w:val="none"/>
          <w:lang w:val="en-US" w:eastAsia="zh-CN"/>
        </w:rPr>
        <w:t>财务情况</w:t>
      </w:r>
      <w:r>
        <w:rPr>
          <w:rFonts w:hint="eastAsia" w:ascii="仿宋" w:hAnsi="仿宋" w:eastAsia="仿宋" w:cs="仿宋"/>
          <w:sz w:val="32"/>
          <w:szCs w:val="32"/>
          <w:highlight w:val="none"/>
        </w:rPr>
        <w:t>。</w:t>
      </w:r>
    </w:p>
    <w:p>
      <w:pPr>
        <w:pStyle w:val="2"/>
        <w:keepNext w:val="0"/>
        <w:keepLines w:val="0"/>
        <w:pageBreakBefore w:val="0"/>
        <w:widowControl w:val="0"/>
        <w:kinsoku/>
        <w:wordWrap/>
        <w:overflowPunct/>
        <w:bidi w:val="0"/>
        <w:snapToGrid/>
        <w:spacing w:after="0" w:line="579" w:lineRule="exact"/>
        <w:ind w:left="0" w:firstLine="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sz w:val="32"/>
          <w:szCs w:val="32"/>
          <w:highlight w:val="none"/>
          <w:lang w:val="en-US" w:eastAsia="zh-CN"/>
        </w:rPr>
        <w:t xml:space="preserve">    2.5 </w:t>
      </w:r>
      <w:r>
        <w:rPr>
          <w:rFonts w:hint="eastAsia" w:ascii="仿宋" w:hAnsi="仿宋" w:eastAsia="仿宋" w:cs="仿宋"/>
          <w:kern w:val="2"/>
          <w:sz w:val="32"/>
          <w:szCs w:val="32"/>
          <w:highlight w:val="none"/>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6 </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640" w:firstLineChars="200"/>
        <w:jc w:val="left"/>
        <w:textAlignment w:val="auto"/>
        <w:outlineLvl w:val="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2.7 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2.8 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本次供应商征集自即日起至</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eastAsia" w:eastAsia="仿宋" w:cs="Times New Roman"/>
          <w:sz w:val="32"/>
          <w:szCs w:val="32"/>
          <w:lang w:val="en-US" w:eastAsia="zh-CN"/>
        </w:rPr>
        <w:t>7</w:t>
      </w:r>
      <w:r>
        <w:rPr>
          <w:rFonts w:hint="default" w:ascii="Times New Roman" w:hAnsi="Times New Roman" w:eastAsia="仿宋" w:cs="Times New Roman"/>
          <w:sz w:val="32"/>
          <w:szCs w:val="32"/>
        </w:rPr>
        <w:t>月</w:t>
      </w:r>
      <w:r>
        <w:rPr>
          <w:rFonts w:hint="eastAsia" w:eastAsia="仿宋" w:cs="Times New Roman"/>
          <w:sz w:val="32"/>
          <w:szCs w:val="32"/>
          <w:lang w:val="en-US" w:eastAsia="zh-CN"/>
        </w:rPr>
        <w:t>**</w:t>
      </w:r>
      <w:r>
        <w:rPr>
          <w:rFonts w:hint="default" w:ascii="Times New Roman" w:hAnsi="Times New Roman" w:eastAsia="仿宋" w:cs="Times New Roman"/>
          <w:sz w:val="32"/>
          <w:szCs w:val="32"/>
        </w:rPr>
        <w:t>日23：59止</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r>
        <w:rPr>
          <w:rFonts w:hint="eastAsia" w:ascii="仿宋" w:hAnsi="仿宋" w:eastAsia="仿宋" w:cs="仿宋"/>
          <w:sz w:val="32"/>
          <w:szCs w:val="32"/>
          <w:lang w:val="en-US" w:eastAsia="zh-CN"/>
        </w:rPr>
        <w:t>马先生</w:t>
      </w:r>
      <w:r>
        <w:rPr>
          <w:rFonts w:hint="eastAsia" w:ascii="仿宋" w:hAnsi="仿宋" w:eastAsia="仿宋" w:cs="仿宋"/>
          <w:sz w:val="32"/>
          <w:szCs w:val="32"/>
        </w:rPr>
        <w:t>，联系电话：</w:t>
      </w:r>
      <w:r>
        <w:rPr>
          <w:rFonts w:hint="eastAsia" w:ascii="仿宋" w:hAnsi="仿宋" w:eastAsia="仿宋" w:cs="仿宋"/>
          <w:sz w:val="32"/>
          <w:szCs w:val="32"/>
          <w:lang w:val="en-US" w:eastAsia="zh-CN"/>
        </w:rPr>
        <w:t>13467329317</w:t>
      </w:r>
      <w:r>
        <w:rPr>
          <w:rFonts w:hint="eastAsia" w:ascii="仿宋" w:hAnsi="仿宋" w:eastAsia="仿宋" w:cs="仿宋"/>
          <w:sz w:val="32"/>
          <w:szCs w:val="32"/>
        </w:rPr>
        <w:t>，联系时间：工作日8</w:t>
      </w:r>
      <w:r>
        <w:rPr>
          <w:rFonts w:hint="default" w:ascii="仿宋" w:hAnsi="仿宋" w:eastAsia="仿宋" w:cs="仿宋"/>
          <w:sz w:val="32"/>
          <w:szCs w:val="32"/>
        </w:rPr>
        <w:t>:</w:t>
      </w:r>
      <w:r>
        <w:rPr>
          <w:rFonts w:hint="eastAsia" w:ascii="仿宋" w:hAnsi="仿宋" w:eastAsia="仿宋" w:cs="仿宋"/>
          <w:sz w:val="32"/>
          <w:szCs w:val="32"/>
        </w:rPr>
        <w:t>30</w:t>
      </w:r>
      <w:r>
        <w:rPr>
          <w:rFonts w:hint="default" w:ascii="仿宋" w:hAnsi="仿宋" w:eastAsia="仿宋" w:cs="仿宋"/>
          <w:sz w:val="32"/>
          <w:szCs w:val="32"/>
        </w:rPr>
        <w:t>—</w:t>
      </w:r>
      <w:r>
        <w:rPr>
          <w:rFonts w:hint="eastAsia" w:ascii="仿宋" w:hAnsi="仿宋" w:eastAsia="仿宋" w:cs="仿宋"/>
          <w:sz w:val="32"/>
          <w:szCs w:val="32"/>
        </w:rPr>
        <w:t>12</w:t>
      </w:r>
      <w:r>
        <w:rPr>
          <w:rFonts w:hint="default" w:ascii="仿宋" w:hAnsi="仿宋" w:eastAsia="仿宋" w:cs="仿宋"/>
          <w:sz w:val="32"/>
          <w:szCs w:val="32"/>
        </w:rPr>
        <w:t>:</w:t>
      </w:r>
      <w:r>
        <w:rPr>
          <w:rFonts w:hint="eastAsia" w:ascii="仿宋" w:hAnsi="仿宋" w:eastAsia="仿宋" w:cs="仿宋"/>
          <w:sz w:val="32"/>
          <w:szCs w:val="32"/>
        </w:rPr>
        <w:t>00，14</w:t>
      </w:r>
      <w:r>
        <w:rPr>
          <w:rFonts w:hint="default"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default" w:ascii="仿宋" w:hAnsi="仿宋" w:eastAsia="仿宋" w:cs="仿宋"/>
          <w:sz w:val="32"/>
          <w:szCs w:val="32"/>
        </w:rPr>
        <w:t>—</w:t>
      </w:r>
      <w:r>
        <w:rPr>
          <w:rFonts w:hint="eastAsia" w:ascii="仿宋" w:hAnsi="仿宋" w:eastAsia="仿宋" w:cs="仿宋"/>
          <w:sz w:val="32"/>
          <w:szCs w:val="32"/>
        </w:rPr>
        <w:t>1</w:t>
      </w:r>
      <w:r>
        <w:rPr>
          <w:rFonts w:hint="eastAsia" w:ascii="仿宋" w:hAnsi="仿宋" w:eastAsia="仿宋" w:cs="仿宋"/>
          <w:sz w:val="32"/>
          <w:szCs w:val="32"/>
          <w:lang w:val="en-US" w:eastAsia="zh-CN"/>
        </w:rPr>
        <w:t>8</w:t>
      </w:r>
      <w:r>
        <w:rPr>
          <w:rFonts w:hint="default"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0(其他时间请勿打扰)。若有意向请将供应商资料于征集截止时间前提交至</w:t>
      </w:r>
      <w:r>
        <w:rPr>
          <w:rFonts w:hint="eastAsia" w:ascii="仿宋" w:hAnsi="仿宋" w:eastAsia="仿宋" w:cs="仿宋"/>
          <w:sz w:val="32"/>
          <w:szCs w:val="32"/>
          <w:highlight w:val="none"/>
          <w:lang w:val="en-US" w:eastAsia="zh-CN"/>
        </w:rPr>
        <w:t>gaoyang97</w:t>
      </w:r>
      <w:r>
        <w:rPr>
          <w:rFonts w:hint="eastAsia" w:ascii="仿宋" w:hAnsi="仿宋" w:eastAsia="仿宋" w:cs="仿宋"/>
          <w:sz w:val="32"/>
          <w:szCs w:val="32"/>
          <w:highlight w:val="none"/>
        </w:rPr>
        <w:t>@cib.com.cn</w:t>
      </w:r>
      <w:r>
        <w:rPr>
          <w:rFonts w:hint="eastAsia" w:ascii="仿宋" w:hAnsi="仿宋" w:eastAsia="仿宋" w:cs="仿宋"/>
          <w:sz w:val="32"/>
          <w:szCs w:val="32"/>
        </w:rPr>
        <w:t>邮箱。</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四</w:t>
      </w:r>
      <w:r>
        <w:rPr>
          <w:rFonts w:hint="eastAsia" w:ascii="仿宋" w:hAnsi="仿宋" w:eastAsia="仿宋" w:cs="仿宋"/>
          <w:sz w:val="32"/>
          <w:szCs w:val="32"/>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材料1：《</w:t>
      </w:r>
      <w:r>
        <w:rPr>
          <w:rFonts w:hint="eastAsia" w:ascii="仿宋" w:hAnsi="仿宋" w:eastAsia="仿宋" w:cs="仿宋"/>
          <w:sz w:val="32"/>
          <w:szCs w:val="32"/>
          <w:lang w:val="en-US" w:eastAsia="zh-CN"/>
        </w:rPr>
        <w:t>兴业银行长沙芙蓉同发支行新址（沙湾路支行）装修及配套</w:t>
      </w:r>
      <w:r>
        <w:rPr>
          <w:rFonts w:hint="eastAsia" w:ascii="仿宋" w:hAnsi="仿宋" w:eastAsia="仿宋" w:cs="仿宋"/>
          <w:sz w:val="32"/>
          <w:szCs w:val="32"/>
        </w:rPr>
        <w:t>项目》供应商征集反馈材料-公司名称（全称）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材料2：兴业银行</w:t>
      </w:r>
      <w:r>
        <w:rPr>
          <w:rFonts w:hint="eastAsia" w:ascii="仿宋" w:hAnsi="仿宋" w:eastAsia="仿宋" w:cs="仿宋"/>
          <w:sz w:val="32"/>
          <w:szCs w:val="32"/>
          <w:lang w:val="en-US" w:eastAsia="zh-CN"/>
        </w:rPr>
        <w:t>长沙芙蓉同发支行新址（沙湾路支行）装修及配套</w:t>
      </w:r>
      <w:r>
        <w:rPr>
          <w:rFonts w:hint="eastAsia" w:ascii="仿宋" w:hAnsi="仿宋" w:eastAsia="仿宋" w:cs="仿宋"/>
          <w:sz w:val="32"/>
          <w:szCs w:val="32"/>
        </w:rPr>
        <w:t>项目信息收集表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kern w:val="2"/>
          <w:sz w:val="32"/>
          <w:szCs w:val="32"/>
          <w:lang w:val="en-US" w:eastAsia="zh-CN" w:bidi="ar"/>
        </w:rPr>
      </w:pPr>
      <w:r>
        <w:rPr>
          <w:rFonts w:hint="eastAsia" w:ascii="仿宋" w:hAnsi="仿宋" w:eastAsia="仿宋" w:cs="仿宋"/>
          <w:b w:val="0"/>
          <w:bCs w:val="0"/>
          <w:sz w:val="32"/>
          <w:szCs w:val="32"/>
          <w:lang w:val="en-US" w:eastAsia="zh-CN"/>
        </w:rPr>
        <w:t>材料4：</w:t>
      </w:r>
      <w:r>
        <w:rPr>
          <w:rFonts w:hint="eastAsia" w:ascii="仿宋" w:hAnsi="仿宋" w:eastAsia="仿宋" w:cs="仿宋"/>
          <w:b w:val="0"/>
          <w:bCs w:val="0"/>
          <w:kern w:val="2"/>
          <w:sz w:val="32"/>
          <w:szCs w:val="32"/>
          <w:lang w:val="en-US" w:eastAsia="zh-CN" w:bidi="ar"/>
        </w:rPr>
        <w:t>承诺函</w:t>
      </w:r>
    </w:p>
    <w:p>
      <w:pPr>
        <w:pStyle w:val="10"/>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lang w:val="en-US"/>
        </w:rPr>
      </w:pPr>
      <w:r>
        <w:rPr>
          <w:rFonts w:hint="eastAsia" w:ascii="仿宋" w:hAnsi="仿宋" w:eastAsia="仿宋" w:cs="仿宋"/>
          <w:sz w:val="32"/>
          <w:szCs w:val="32"/>
        </w:rPr>
        <w:t>以上</w:t>
      </w:r>
      <w:r>
        <w:rPr>
          <w:rFonts w:hint="eastAsia" w:ascii="仿宋" w:hAnsi="仿宋" w:eastAsia="仿宋" w:cs="仿宋"/>
          <w:sz w:val="32"/>
          <w:szCs w:val="32"/>
          <w:lang w:val="en-US" w:eastAsia="zh-CN"/>
        </w:rPr>
        <w:t>四</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r>
        <w:rPr>
          <w:rFonts w:hint="eastAsia" w:ascii="仿宋" w:hAnsi="仿宋" w:eastAsia="仿宋" w:cs="仿宋"/>
          <w:sz w:val="32"/>
          <w:szCs w:val="32"/>
          <w:lang w:val="en-US" w:eastAsia="zh-CN"/>
        </w:rPr>
        <w:t>材料4</w:t>
      </w:r>
      <w:r>
        <w:rPr>
          <w:rFonts w:hint="eastAsia" w:ascii="仿宋" w:hAnsi="仿宋" w:eastAsia="仿宋" w:cs="仿宋"/>
          <w:b w:val="0"/>
          <w:bCs w:val="0"/>
          <w:kern w:val="2"/>
          <w:sz w:val="32"/>
          <w:szCs w:val="32"/>
          <w:lang w:val="en-US" w:eastAsia="zh-CN" w:bidi="ar"/>
        </w:rPr>
        <w:t>需加盖公司（单位）公章或者由法定代表人签字。</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sz w:val="32"/>
          <w:szCs w:val="32"/>
          <w:lang w:val="en-US" w:eastAsia="zh-CN"/>
        </w:rPr>
        <w:t>兴业银行长沙芙蓉同发支行新址（沙湾路支行）装修及配套</w:t>
      </w:r>
      <w:r>
        <w:rPr>
          <w:rFonts w:hint="eastAsia" w:ascii="仿宋" w:hAnsi="仿宋" w:eastAsia="仿宋" w:cs="仿宋"/>
          <w:sz w:val="32"/>
          <w:szCs w:val="32"/>
        </w:rPr>
        <w:t>项目》供应商征集反馈材料-公司名称（全称）。请仅发送一封邮件，拆分发送多封邮件视为无效应答。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pPr>
        <w:keepNext w:val="0"/>
        <w:keepLines w:val="0"/>
        <w:pageBreakBefore w:val="0"/>
        <w:kinsoku/>
        <w:wordWrap/>
        <w:overflowPunct/>
        <w:autoSpaceDE/>
        <w:autoSpaceDN/>
        <w:bidi w:val="0"/>
        <w:adjustRightInd/>
        <w:snapToGrid/>
        <w:spacing w:line="579" w:lineRule="exact"/>
        <w:ind w:firstLine="480" w:firstLineChars="200"/>
        <w:textAlignment w:val="auto"/>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9"/>
          <w:rFonts w:hint="eastAsia" w:ascii="宋体" w:hAnsi="宋体" w:eastAsia="宋体" w:cs="宋体"/>
          <w:sz w:val="21"/>
          <w:szCs w:val="21"/>
          <w:vertAlign w:val="baseline"/>
          <w:lang w:eastAsia="zh-CN"/>
        </w:rPr>
      </w:pPr>
      <w:r>
        <w:rPr>
          <w:rStyle w:val="9"/>
          <w:rFonts w:hint="eastAsia" w:ascii="宋体" w:hAnsi="宋体" w:eastAsia="宋体" w:cs="宋体"/>
          <w:sz w:val="28"/>
          <w:szCs w:val="28"/>
        </w:rPr>
        <w:footnoteRef/>
      </w:r>
      <w:r>
        <w:rPr>
          <w:rStyle w:val="9"/>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9"/>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3716C"/>
    <w:rsid w:val="02CB2060"/>
    <w:rsid w:val="04794B3B"/>
    <w:rsid w:val="05960B85"/>
    <w:rsid w:val="06737B2D"/>
    <w:rsid w:val="068B7A0F"/>
    <w:rsid w:val="0850742B"/>
    <w:rsid w:val="08634369"/>
    <w:rsid w:val="0A264917"/>
    <w:rsid w:val="0A2B142E"/>
    <w:rsid w:val="0B2D1968"/>
    <w:rsid w:val="0B374F29"/>
    <w:rsid w:val="0B661027"/>
    <w:rsid w:val="0B8E6A0D"/>
    <w:rsid w:val="0D765128"/>
    <w:rsid w:val="0FCA5A4F"/>
    <w:rsid w:val="10C544B5"/>
    <w:rsid w:val="11A8328A"/>
    <w:rsid w:val="132C1445"/>
    <w:rsid w:val="169453FF"/>
    <w:rsid w:val="193862B6"/>
    <w:rsid w:val="1B5B44F8"/>
    <w:rsid w:val="1E0C5706"/>
    <w:rsid w:val="1E4B16B7"/>
    <w:rsid w:val="1F275C51"/>
    <w:rsid w:val="216B000A"/>
    <w:rsid w:val="22B25A71"/>
    <w:rsid w:val="2377729D"/>
    <w:rsid w:val="238C0DE1"/>
    <w:rsid w:val="24A11E09"/>
    <w:rsid w:val="25DF23B2"/>
    <w:rsid w:val="267E1BD9"/>
    <w:rsid w:val="28F72296"/>
    <w:rsid w:val="29003E2C"/>
    <w:rsid w:val="2B1C0A77"/>
    <w:rsid w:val="2B693521"/>
    <w:rsid w:val="2D3E4299"/>
    <w:rsid w:val="2D6D3381"/>
    <w:rsid w:val="315D05DE"/>
    <w:rsid w:val="322B7E6E"/>
    <w:rsid w:val="339C596A"/>
    <w:rsid w:val="351C35F2"/>
    <w:rsid w:val="37D235C3"/>
    <w:rsid w:val="38905C0D"/>
    <w:rsid w:val="394C3BA7"/>
    <w:rsid w:val="3EE948B8"/>
    <w:rsid w:val="3F2B0C0E"/>
    <w:rsid w:val="425F0EA3"/>
    <w:rsid w:val="4568382B"/>
    <w:rsid w:val="45881F37"/>
    <w:rsid w:val="47E9136F"/>
    <w:rsid w:val="4D1D5DF3"/>
    <w:rsid w:val="4D6E1BDB"/>
    <w:rsid w:val="4DEE749C"/>
    <w:rsid w:val="4FBF2692"/>
    <w:rsid w:val="4FD055DC"/>
    <w:rsid w:val="50222E92"/>
    <w:rsid w:val="516F3222"/>
    <w:rsid w:val="53210CC7"/>
    <w:rsid w:val="53C37CD6"/>
    <w:rsid w:val="5442075C"/>
    <w:rsid w:val="588D2D6B"/>
    <w:rsid w:val="592C090B"/>
    <w:rsid w:val="59B2050C"/>
    <w:rsid w:val="5A0344AB"/>
    <w:rsid w:val="5B8757B4"/>
    <w:rsid w:val="5D2A7039"/>
    <w:rsid w:val="5D7627F8"/>
    <w:rsid w:val="5F160BBF"/>
    <w:rsid w:val="5FA531CE"/>
    <w:rsid w:val="5FE517BE"/>
    <w:rsid w:val="5FF4252B"/>
    <w:rsid w:val="60CF0AEC"/>
    <w:rsid w:val="64380482"/>
    <w:rsid w:val="644D7572"/>
    <w:rsid w:val="650440BF"/>
    <w:rsid w:val="664355C3"/>
    <w:rsid w:val="68142C6E"/>
    <w:rsid w:val="6E354F48"/>
    <w:rsid w:val="6E9E13FA"/>
    <w:rsid w:val="70370BB3"/>
    <w:rsid w:val="720336C2"/>
    <w:rsid w:val="7534543D"/>
    <w:rsid w:val="7635329E"/>
    <w:rsid w:val="7AFF792B"/>
    <w:rsid w:val="7C514D28"/>
    <w:rsid w:val="7C7C354D"/>
    <w:rsid w:val="7E840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9">
    <w:name w:val="footnote reference"/>
    <w:basedOn w:val="8"/>
    <w:qFormat/>
    <w:uiPriority w:val="0"/>
    <w:rPr>
      <w:rFonts w:ascii="仿宋_GB2312" w:hAnsi="仿宋"/>
      <w:bCs/>
      <w:color w:val="000000"/>
      <w:szCs w:val="28"/>
      <w:vertAlign w:val="superscript"/>
    </w:r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2025-06-23T08:54:00Z</dcterms:created>
  <dc:creator>cib</dc:creator>
  <cp:lastModifiedBy>王进</cp:lastModifiedBy>
  <dcterms:modified xsi:type="dcterms:W3CDTF">2025-06-30T10:23:01Z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601CA9685B5B4919A18BE256035A7503</vt:lpwstr>
  </property>
</Properties>
</file>